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0858" w14:textId="77777777" w:rsidR="00C000FB" w:rsidRPr="00D45239" w:rsidRDefault="009F069C" w:rsidP="009F069C">
      <w:pPr>
        <w:tabs>
          <w:tab w:val="center" w:pos="4801"/>
          <w:tab w:val="left" w:pos="7515"/>
        </w:tabs>
        <w:spacing w:before="240" w:line="360" w:lineRule="auto"/>
        <w:rPr>
          <w:rFonts w:asciiTheme="minorHAnsi" w:hAnsiTheme="minorHAnsi" w:cstheme="minorHAnsi"/>
          <w:b/>
          <w:sz w:val="22"/>
          <w:szCs w:val="22"/>
        </w:rPr>
      </w:pPr>
      <w:r w:rsidRPr="00D45239">
        <w:rPr>
          <w:rFonts w:asciiTheme="minorHAnsi" w:hAnsiTheme="minorHAnsi" w:cstheme="minorHAnsi"/>
          <w:b/>
          <w:sz w:val="22"/>
          <w:szCs w:val="22"/>
        </w:rPr>
        <w:tab/>
      </w:r>
    </w:p>
    <w:p w14:paraId="0A76F050" w14:textId="77777777" w:rsidR="00C000FB" w:rsidRPr="00D45239" w:rsidRDefault="005C4493" w:rsidP="009F069C">
      <w:pPr>
        <w:tabs>
          <w:tab w:val="center" w:pos="4801"/>
          <w:tab w:val="left" w:pos="7515"/>
        </w:tabs>
        <w:spacing w:before="240" w:line="360" w:lineRule="auto"/>
        <w:rPr>
          <w:rFonts w:asciiTheme="minorHAnsi" w:hAnsiTheme="minorHAnsi" w:cstheme="minorHAnsi"/>
          <w:b/>
          <w:sz w:val="22"/>
          <w:szCs w:val="22"/>
        </w:rPr>
      </w:pPr>
      <w:r w:rsidRPr="00D45239">
        <w:rPr>
          <w:rFonts w:asciiTheme="minorHAnsi" w:hAnsiTheme="minorHAnsi" w:cstheme="minorHAnsi"/>
          <w:b/>
          <w:sz w:val="22"/>
          <w:szCs w:val="22"/>
        </w:rPr>
        <w:t xml:space="preserve"> </w:t>
      </w:r>
    </w:p>
    <w:p w14:paraId="0FEDE676" w14:textId="77777777" w:rsidR="00E71D63" w:rsidRPr="00D45239" w:rsidRDefault="00E71D63" w:rsidP="00821E6D">
      <w:pPr>
        <w:tabs>
          <w:tab w:val="center" w:pos="4801"/>
          <w:tab w:val="left" w:pos="7515"/>
        </w:tabs>
        <w:spacing w:before="240" w:line="360" w:lineRule="auto"/>
        <w:jc w:val="center"/>
        <w:rPr>
          <w:rFonts w:asciiTheme="minorHAnsi" w:hAnsiTheme="minorHAnsi" w:cstheme="minorHAnsi"/>
          <w:b/>
          <w:sz w:val="22"/>
          <w:szCs w:val="22"/>
        </w:rPr>
      </w:pPr>
    </w:p>
    <w:p w14:paraId="34AEF597" w14:textId="77777777" w:rsidR="00565B55" w:rsidRPr="00D45239" w:rsidRDefault="00565B55" w:rsidP="00821E6D">
      <w:pPr>
        <w:tabs>
          <w:tab w:val="center" w:pos="4801"/>
          <w:tab w:val="left" w:pos="7515"/>
        </w:tabs>
        <w:spacing w:before="240" w:line="360" w:lineRule="auto"/>
        <w:jc w:val="center"/>
        <w:rPr>
          <w:rFonts w:asciiTheme="minorHAnsi" w:hAnsiTheme="minorHAnsi" w:cstheme="minorHAnsi"/>
          <w:b/>
          <w:sz w:val="22"/>
          <w:szCs w:val="22"/>
        </w:rPr>
      </w:pPr>
      <w:r w:rsidRPr="00D45239">
        <w:rPr>
          <w:rFonts w:asciiTheme="minorHAnsi" w:hAnsiTheme="minorHAnsi" w:cstheme="minorHAnsi"/>
          <w:b/>
          <w:sz w:val="22"/>
          <w:szCs w:val="22"/>
        </w:rPr>
        <w:t>Request for Proposal (RFP)</w:t>
      </w:r>
      <w:r w:rsidR="009249CC" w:rsidRPr="00D45239">
        <w:rPr>
          <w:rFonts w:asciiTheme="minorHAnsi" w:hAnsiTheme="minorHAnsi" w:cstheme="minorHAnsi"/>
          <w:b/>
          <w:sz w:val="22"/>
          <w:szCs w:val="22"/>
        </w:rPr>
        <w:t xml:space="preserve"> for </w:t>
      </w:r>
    </w:p>
    <w:p w14:paraId="207B05F3" w14:textId="77777777" w:rsidR="00332F25" w:rsidRPr="00D45239" w:rsidRDefault="00332F25" w:rsidP="00332F25">
      <w:pPr>
        <w:spacing w:before="275" w:line="360" w:lineRule="auto"/>
        <w:ind w:left="100" w:right="14"/>
        <w:rPr>
          <w:rFonts w:asciiTheme="minorHAnsi" w:hAnsiTheme="minorHAnsi" w:cstheme="minorHAnsi"/>
          <w:b/>
          <w:sz w:val="22"/>
          <w:szCs w:val="22"/>
        </w:rPr>
      </w:pPr>
      <w:bookmarkStart w:id="0" w:name="_Hlk24389362"/>
    </w:p>
    <w:p w14:paraId="2F7F1301" w14:textId="4559B022" w:rsidR="00332F25" w:rsidRPr="00D45239" w:rsidRDefault="00332F25" w:rsidP="00863D63">
      <w:pPr>
        <w:spacing w:before="275" w:line="360" w:lineRule="auto"/>
        <w:ind w:left="100" w:right="14"/>
        <w:jc w:val="center"/>
        <w:rPr>
          <w:rFonts w:asciiTheme="minorHAnsi" w:hAnsiTheme="minorHAnsi" w:cstheme="minorHAnsi"/>
          <w:b/>
          <w:sz w:val="22"/>
          <w:szCs w:val="22"/>
        </w:rPr>
      </w:pPr>
      <w:r w:rsidRPr="00D45239">
        <w:rPr>
          <w:rFonts w:asciiTheme="minorHAnsi" w:hAnsiTheme="minorHAnsi" w:cstheme="minorHAnsi"/>
          <w:b/>
          <w:sz w:val="22"/>
          <w:szCs w:val="22"/>
        </w:rPr>
        <w:t>RFP for the Annual Maintenance Contract for CISCO Switches and Route</w:t>
      </w:r>
      <w:r w:rsidR="00863D63">
        <w:rPr>
          <w:rFonts w:asciiTheme="minorHAnsi" w:hAnsiTheme="minorHAnsi" w:cstheme="minorHAnsi"/>
          <w:b/>
          <w:sz w:val="22"/>
          <w:szCs w:val="22"/>
        </w:rPr>
        <w:t>r</w:t>
      </w:r>
      <w:r w:rsidRPr="00D45239">
        <w:rPr>
          <w:rFonts w:asciiTheme="minorHAnsi" w:hAnsiTheme="minorHAnsi" w:cstheme="minorHAnsi"/>
          <w:b/>
          <w:sz w:val="22"/>
          <w:szCs w:val="22"/>
        </w:rPr>
        <w:t>s</w:t>
      </w:r>
      <w:r w:rsidR="00853500">
        <w:rPr>
          <w:rFonts w:asciiTheme="minorHAnsi" w:hAnsiTheme="minorHAnsi" w:cstheme="minorHAnsi"/>
          <w:b/>
          <w:sz w:val="22"/>
          <w:szCs w:val="22"/>
        </w:rPr>
        <w:t xml:space="preserve"> </w:t>
      </w:r>
      <w:r w:rsidR="00853500" w:rsidRPr="00853500">
        <w:rPr>
          <w:rFonts w:asciiTheme="minorHAnsi" w:hAnsiTheme="minorHAnsi" w:cstheme="minorHAnsi"/>
          <w:b/>
          <w:sz w:val="22"/>
          <w:szCs w:val="22"/>
        </w:rPr>
        <w:t>for our Corporate Office and Regional Offices.</w:t>
      </w:r>
    </w:p>
    <w:p w14:paraId="5D899B7B" w14:textId="77777777" w:rsidR="00332F25" w:rsidRPr="00D45239" w:rsidRDefault="00332F25" w:rsidP="009249CC">
      <w:pPr>
        <w:spacing w:before="240" w:line="360" w:lineRule="auto"/>
        <w:jc w:val="center"/>
        <w:rPr>
          <w:rFonts w:asciiTheme="minorHAnsi" w:hAnsiTheme="minorHAnsi" w:cstheme="minorHAnsi"/>
          <w:sz w:val="22"/>
          <w:szCs w:val="22"/>
        </w:rPr>
      </w:pPr>
    </w:p>
    <w:bookmarkEnd w:id="0"/>
    <w:p w14:paraId="28C29B84" w14:textId="2CA38800" w:rsidR="009F069C" w:rsidRPr="00D45239" w:rsidRDefault="00BF4A06" w:rsidP="00821E6D">
      <w:pPr>
        <w:tabs>
          <w:tab w:val="center" w:pos="4801"/>
          <w:tab w:val="left" w:pos="7515"/>
        </w:tabs>
        <w:spacing w:before="240" w:line="360" w:lineRule="auto"/>
        <w:jc w:val="center"/>
        <w:rPr>
          <w:rFonts w:asciiTheme="minorHAnsi" w:hAnsiTheme="minorHAnsi" w:cstheme="minorHAnsi"/>
          <w:b/>
          <w:sz w:val="22"/>
          <w:szCs w:val="22"/>
        </w:rPr>
      </w:pPr>
      <w:r w:rsidRPr="00D45239">
        <w:rPr>
          <w:rFonts w:asciiTheme="minorHAnsi" w:hAnsiTheme="minorHAnsi" w:cstheme="minorHAnsi"/>
          <w:b/>
          <w:sz w:val="22"/>
          <w:szCs w:val="22"/>
        </w:rPr>
        <w:t>www.sbi</w:t>
      </w:r>
      <w:r w:rsidR="00D07E24" w:rsidRPr="00D45239">
        <w:rPr>
          <w:rFonts w:asciiTheme="minorHAnsi" w:hAnsiTheme="minorHAnsi" w:cstheme="minorHAnsi"/>
          <w:b/>
          <w:sz w:val="22"/>
          <w:szCs w:val="22"/>
        </w:rPr>
        <w:t>c</w:t>
      </w:r>
      <w:r w:rsidRPr="00D45239">
        <w:rPr>
          <w:rFonts w:asciiTheme="minorHAnsi" w:hAnsiTheme="minorHAnsi" w:cstheme="minorHAnsi"/>
          <w:b/>
          <w:sz w:val="22"/>
          <w:szCs w:val="22"/>
        </w:rPr>
        <w:t>aps.com</w:t>
      </w:r>
    </w:p>
    <w:p w14:paraId="4CD4D25F" w14:textId="77777777" w:rsidR="00C03DD9" w:rsidRPr="00D45239" w:rsidRDefault="00C03DD9" w:rsidP="00BF3AC1">
      <w:pPr>
        <w:tabs>
          <w:tab w:val="center" w:pos="4801"/>
          <w:tab w:val="left" w:pos="7515"/>
        </w:tabs>
        <w:spacing w:before="240" w:line="360" w:lineRule="auto"/>
        <w:jc w:val="center"/>
        <w:rPr>
          <w:rFonts w:asciiTheme="minorHAnsi" w:hAnsiTheme="minorHAnsi" w:cstheme="minorHAnsi"/>
          <w:b/>
          <w:sz w:val="22"/>
          <w:szCs w:val="22"/>
        </w:rPr>
      </w:pPr>
    </w:p>
    <w:p w14:paraId="1B9761ED" w14:textId="77777777" w:rsidR="00565B55" w:rsidRPr="00D45239" w:rsidRDefault="005A52AD" w:rsidP="00565B55">
      <w:pPr>
        <w:spacing w:before="240" w:line="360" w:lineRule="auto"/>
        <w:jc w:val="center"/>
        <w:rPr>
          <w:rFonts w:asciiTheme="minorHAnsi" w:hAnsiTheme="minorHAnsi" w:cstheme="minorHAnsi"/>
          <w:b/>
          <w:sz w:val="22"/>
          <w:szCs w:val="22"/>
        </w:rPr>
      </w:pPr>
      <w:r w:rsidRPr="00D45239">
        <w:rPr>
          <w:rFonts w:asciiTheme="minorHAnsi" w:hAnsiTheme="minorHAnsi" w:cstheme="minorHAnsi"/>
          <w:b/>
          <w:sz w:val="22"/>
          <w:szCs w:val="22"/>
        </w:rPr>
        <w:t>SBI Capital Markets Ltd</w:t>
      </w:r>
    </w:p>
    <w:p w14:paraId="19948BA7" w14:textId="49422EBD" w:rsidR="00565B55" w:rsidRPr="00D45239" w:rsidRDefault="00565B55" w:rsidP="00565B55">
      <w:pPr>
        <w:jc w:val="center"/>
        <w:rPr>
          <w:rFonts w:asciiTheme="minorHAnsi" w:hAnsiTheme="minorHAnsi" w:cstheme="minorHAnsi"/>
          <w:b/>
          <w:sz w:val="22"/>
          <w:szCs w:val="22"/>
        </w:rPr>
      </w:pPr>
      <w:r w:rsidRPr="00D45239">
        <w:rPr>
          <w:rFonts w:asciiTheme="minorHAnsi" w:hAnsiTheme="minorHAnsi" w:cstheme="minorHAnsi"/>
          <w:b/>
          <w:sz w:val="22"/>
          <w:szCs w:val="22"/>
        </w:rPr>
        <w:t>Ref:</w:t>
      </w:r>
      <w:r w:rsidR="002D5D44" w:rsidRPr="00D45239">
        <w:rPr>
          <w:rFonts w:asciiTheme="minorHAnsi" w:hAnsiTheme="minorHAnsi" w:cstheme="minorHAnsi"/>
          <w:b/>
          <w:sz w:val="22"/>
          <w:szCs w:val="22"/>
        </w:rPr>
        <w:t xml:space="preserve"> CO/IT/</w:t>
      </w:r>
      <w:r w:rsidR="00725CFD" w:rsidRPr="00D45239">
        <w:rPr>
          <w:rFonts w:asciiTheme="minorHAnsi" w:hAnsiTheme="minorHAnsi" w:cstheme="minorHAnsi"/>
          <w:b/>
          <w:sz w:val="22"/>
          <w:szCs w:val="22"/>
        </w:rPr>
        <w:t>21</w:t>
      </w:r>
      <w:r w:rsidR="00332F25" w:rsidRPr="00D45239">
        <w:rPr>
          <w:rFonts w:asciiTheme="minorHAnsi" w:hAnsiTheme="minorHAnsi" w:cstheme="minorHAnsi"/>
          <w:b/>
          <w:sz w:val="22"/>
          <w:szCs w:val="22"/>
        </w:rPr>
        <w:t>89</w:t>
      </w:r>
    </w:p>
    <w:p w14:paraId="72BE553D" w14:textId="18A60F85" w:rsidR="00565B55" w:rsidRPr="00D45239" w:rsidRDefault="00565B55" w:rsidP="00565B55">
      <w:pPr>
        <w:jc w:val="center"/>
        <w:rPr>
          <w:rFonts w:asciiTheme="minorHAnsi" w:hAnsiTheme="minorHAnsi" w:cstheme="minorHAnsi"/>
          <w:b/>
          <w:sz w:val="22"/>
          <w:szCs w:val="22"/>
        </w:rPr>
      </w:pPr>
      <w:r w:rsidRPr="00D45239">
        <w:rPr>
          <w:rFonts w:asciiTheme="minorHAnsi" w:hAnsiTheme="minorHAnsi" w:cstheme="minorHAnsi"/>
          <w:b/>
          <w:sz w:val="22"/>
          <w:szCs w:val="22"/>
        </w:rPr>
        <w:t>Date:</w:t>
      </w:r>
      <w:r w:rsidR="00990248" w:rsidRPr="00D45239">
        <w:rPr>
          <w:rFonts w:asciiTheme="minorHAnsi" w:hAnsiTheme="minorHAnsi" w:cstheme="minorHAnsi"/>
          <w:b/>
          <w:sz w:val="22"/>
          <w:szCs w:val="22"/>
        </w:rPr>
        <w:t xml:space="preserve"> </w:t>
      </w:r>
      <w:r w:rsidR="00332F25" w:rsidRPr="00D45239">
        <w:rPr>
          <w:rFonts w:asciiTheme="minorHAnsi" w:hAnsiTheme="minorHAnsi" w:cstheme="minorHAnsi"/>
          <w:b/>
          <w:sz w:val="22"/>
          <w:szCs w:val="22"/>
        </w:rPr>
        <w:t>26</w:t>
      </w:r>
      <w:r w:rsidR="00725CFD" w:rsidRPr="00D45239">
        <w:rPr>
          <w:rFonts w:asciiTheme="minorHAnsi" w:hAnsiTheme="minorHAnsi" w:cstheme="minorHAnsi"/>
          <w:b/>
          <w:sz w:val="22"/>
          <w:szCs w:val="22"/>
        </w:rPr>
        <w:t>-</w:t>
      </w:r>
      <w:r w:rsidR="00332F25" w:rsidRPr="00D45239">
        <w:rPr>
          <w:rFonts w:asciiTheme="minorHAnsi" w:hAnsiTheme="minorHAnsi" w:cstheme="minorHAnsi"/>
          <w:b/>
          <w:sz w:val="22"/>
          <w:szCs w:val="22"/>
        </w:rPr>
        <w:t>Apr</w:t>
      </w:r>
      <w:r w:rsidR="00725CFD" w:rsidRPr="00D45239">
        <w:rPr>
          <w:rFonts w:asciiTheme="minorHAnsi" w:hAnsiTheme="minorHAnsi" w:cstheme="minorHAnsi"/>
          <w:b/>
          <w:sz w:val="22"/>
          <w:szCs w:val="22"/>
        </w:rPr>
        <w:t>-2022</w:t>
      </w:r>
    </w:p>
    <w:p w14:paraId="0AD9019F" w14:textId="77777777" w:rsidR="00565B55" w:rsidRPr="00D45239" w:rsidRDefault="00565B55" w:rsidP="009F0A16">
      <w:pPr>
        <w:jc w:val="both"/>
        <w:rPr>
          <w:rFonts w:asciiTheme="minorHAnsi" w:hAnsiTheme="minorHAnsi" w:cstheme="minorHAnsi"/>
          <w:sz w:val="22"/>
          <w:szCs w:val="22"/>
        </w:rPr>
      </w:pPr>
    </w:p>
    <w:p w14:paraId="421FD900" w14:textId="77777777" w:rsidR="00FB5E16" w:rsidRPr="00D45239" w:rsidRDefault="00FB5E16" w:rsidP="009F0A16">
      <w:pPr>
        <w:jc w:val="both"/>
        <w:rPr>
          <w:rFonts w:asciiTheme="minorHAnsi" w:hAnsiTheme="minorHAnsi" w:cstheme="minorHAnsi"/>
          <w:sz w:val="22"/>
          <w:szCs w:val="22"/>
        </w:rPr>
      </w:pPr>
    </w:p>
    <w:p w14:paraId="5AD49D3B" w14:textId="77777777" w:rsidR="00FB5E16" w:rsidRPr="00D45239" w:rsidRDefault="00FB5E16" w:rsidP="009F0A16">
      <w:pPr>
        <w:jc w:val="both"/>
        <w:rPr>
          <w:rFonts w:asciiTheme="minorHAnsi" w:hAnsiTheme="minorHAnsi" w:cstheme="minorHAnsi"/>
          <w:sz w:val="22"/>
          <w:szCs w:val="22"/>
        </w:rPr>
      </w:pPr>
    </w:p>
    <w:p w14:paraId="29A0BE2C" w14:textId="77777777" w:rsidR="00672391" w:rsidRPr="00D45239" w:rsidRDefault="00672391" w:rsidP="00565B55">
      <w:pPr>
        <w:rPr>
          <w:rFonts w:asciiTheme="minorHAnsi" w:hAnsiTheme="minorHAnsi" w:cstheme="minorHAnsi"/>
          <w:sz w:val="22"/>
          <w:szCs w:val="22"/>
        </w:rPr>
      </w:pPr>
    </w:p>
    <w:p w14:paraId="16AC5A61" w14:textId="77777777" w:rsidR="00FB5E16" w:rsidRPr="00D45239" w:rsidRDefault="00FB5E16" w:rsidP="009F0A16">
      <w:pPr>
        <w:jc w:val="center"/>
        <w:rPr>
          <w:rFonts w:asciiTheme="minorHAnsi" w:hAnsiTheme="minorHAnsi" w:cstheme="minorHAnsi"/>
          <w:sz w:val="22"/>
          <w:szCs w:val="22"/>
        </w:rPr>
      </w:pPr>
    </w:p>
    <w:p w14:paraId="6D13FE26" w14:textId="77777777" w:rsidR="009F0A16" w:rsidRPr="00D45239" w:rsidRDefault="009F0A16" w:rsidP="009F0A16">
      <w:pPr>
        <w:jc w:val="both"/>
        <w:rPr>
          <w:rFonts w:asciiTheme="minorHAnsi" w:hAnsiTheme="minorHAnsi" w:cstheme="minorHAnsi"/>
          <w:sz w:val="22"/>
          <w:szCs w:val="22"/>
        </w:rPr>
      </w:pPr>
    </w:p>
    <w:sdt>
      <w:sdtPr>
        <w:rPr>
          <w:rFonts w:asciiTheme="minorHAnsi" w:eastAsiaTheme="minorHAnsi" w:hAnsiTheme="minorHAnsi" w:cstheme="minorHAnsi"/>
          <w:b w:val="0"/>
          <w:bCs w:val="0"/>
          <w:i w:val="0"/>
          <w:sz w:val="22"/>
          <w:szCs w:val="22"/>
          <w:lang w:val="en-GB"/>
        </w:rPr>
        <w:id w:val="18231073"/>
        <w:docPartObj>
          <w:docPartGallery w:val="Table of Contents"/>
          <w:docPartUnique/>
        </w:docPartObj>
      </w:sdtPr>
      <w:sdtEndPr/>
      <w:sdtContent>
        <w:p w14:paraId="3309D983" w14:textId="77777777" w:rsidR="00672391" w:rsidRPr="00D45239" w:rsidRDefault="00672391" w:rsidP="009F0A16">
          <w:pPr>
            <w:pStyle w:val="TOCHeading"/>
            <w:numPr>
              <w:ilvl w:val="0"/>
              <w:numId w:val="0"/>
            </w:numPr>
            <w:jc w:val="both"/>
            <w:rPr>
              <w:rFonts w:asciiTheme="minorHAnsi" w:eastAsiaTheme="minorHAnsi" w:hAnsiTheme="minorHAnsi" w:cstheme="minorHAnsi"/>
              <w:b w:val="0"/>
              <w:bCs w:val="0"/>
              <w:i w:val="0"/>
              <w:sz w:val="22"/>
              <w:szCs w:val="22"/>
              <w:lang w:val="en-GB"/>
            </w:rPr>
            <w:sectPr w:rsidR="00672391" w:rsidRPr="00D45239" w:rsidSect="00B557AE">
              <w:headerReference w:type="default" r:id="rId8"/>
              <w:footerReference w:type="default" r:id="rId9"/>
              <w:pgSz w:w="11909" w:h="16416" w:code="9"/>
              <w:pgMar w:top="864" w:right="720" w:bottom="576" w:left="720" w:header="562" w:footer="562"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BEA4B09" w14:textId="77777777" w:rsidR="00296DA9" w:rsidRPr="00D45239" w:rsidRDefault="00296DA9" w:rsidP="009F0A16">
          <w:pPr>
            <w:pStyle w:val="TOCHeading"/>
            <w:numPr>
              <w:ilvl w:val="0"/>
              <w:numId w:val="0"/>
            </w:numPr>
            <w:jc w:val="both"/>
            <w:rPr>
              <w:rFonts w:asciiTheme="minorHAnsi" w:hAnsiTheme="minorHAnsi" w:cstheme="minorHAnsi"/>
              <w:sz w:val="22"/>
              <w:szCs w:val="22"/>
            </w:rPr>
          </w:pPr>
          <w:r w:rsidRPr="00D45239">
            <w:rPr>
              <w:rFonts w:asciiTheme="minorHAnsi" w:hAnsiTheme="minorHAnsi" w:cstheme="minorHAnsi"/>
              <w:sz w:val="22"/>
              <w:szCs w:val="22"/>
            </w:rPr>
            <w:lastRenderedPageBreak/>
            <w:t>Table of Contents</w:t>
          </w:r>
        </w:p>
        <w:p w14:paraId="0A9463F1" w14:textId="7883FDAF" w:rsidR="00E6660E" w:rsidRPr="00D45239" w:rsidRDefault="00CB0450">
          <w:pPr>
            <w:pStyle w:val="TOC1"/>
            <w:tabs>
              <w:tab w:val="right" w:leader="dot" w:pos="10257"/>
            </w:tabs>
            <w:rPr>
              <w:rFonts w:asciiTheme="minorHAnsi" w:eastAsiaTheme="minorEastAsia" w:hAnsiTheme="minorHAnsi" w:cstheme="minorHAnsi"/>
              <w:noProof/>
              <w:sz w:val="22"/>
              <w:szCs w:val="22"/>
              <w:lang w:val="en-IN" w:eastAsia="en-IN"/>
            </w:rPr>
          </w:pPr>
          <w:r w:rsidRPr="00D45239">
            <w:rPr>
              <w:rFonts w:asciiTheme="minorHAnsi" w:eastAsiaTheme="minorEastAsia" w:hAnsiTheme="minorHAnsi" w:cstheme="minorHAnsi"/>
              <w:noProof/>
              <w:sz w:val="22"/>
              <w:szCs w:val="22"/>
              <w:lang w:val="en-IN" w:eastAsia="en-IN"/>
            </w:rPr>
            <w:t xml:space="preserve">1    </w:t>
          </w:r>
          <w:r w:rsidR="002061F8" w:rsidRPr="00D45239">
            <w:rPr>
              <w:rFonts w:asciiTheme="minorHAnsi" w:eastAsiaTheme="minorEastAsia" w:hAnsiTheme="minorHAnsi" w:cstheme="minorHAnsi"/>
              <w:noProof/>
              <w:sz w:val="22"/>
              <w:szCs w:val="22"/>
              <w:lang w:val="en-IN" w:eastAsia="en-IN"/>
            </w:rPr>
            <w:fldChar w:fldCharType="begin"/>
          </w:r>
          <w:r w:rsidR="0021185B" w:rsidRPr="00D45239">
            <w:rPr>
              <w:rFonts w:asciiTheme="minorHAnsi" w:eastAsiaTheme="minorEastAsia" w:hAnsiTheme="minorHAnsi" w:cstheme="minorHAnsi"/>
              <w:noProof/>
              <w:sz w:val="22"/>
              <w:szCs w:val="22"/>
              <w:lang w:val="en-IN" w:eastAsia="en-IN"/>
            </w:rPr>
            <w:instrText xml:space="preserve"> TOC \o "1-3" \h \z \u </w:instrText>
          </w:r>
          <w:r w:rsidR="002061F8" w:rsidRPr="00D45239">
            <w:rPr>
              <w:rFonts w:asciiTheme="minorHAnsi" w:eastAsiaTheme="minorEastAsia" w:hAnsiTheme="minorHAnsi" w:cstheme="minorHAnsi"/>
              <w:noProof/>
              <w:sz w:val="22"/>
              <w:szCs w:val="22"/>
              <w:lang w:val="en-IN" w:eastAsia="en-IN"/>
            </w:rPr>
            <w:fldChar w:fldCharType="separate"/>
          </w:r>
          <w:hyperlink w:anchor="_Toc101876537" w:history="1">
            <w:r w:rsidR="00E6660E" w:rsidRPr="00D45239">
              <w:rPr>
                <w:rFonts w:asciiTheme="minorHAnsi" w:eastAsiaTheme="minorEastAsia" w:hAnsiTheme="minorHAnsi" w:cstheme="minorHAnsi"/>
                <w:sz w:val="22"/>
                <w:szCs w:val="22"/>
                <w:lang w:val="en-IN" w:eastAsia="en-IN"/>
              </w:rPr>
              <w:t>Fact Sheet</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_Toc101876537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3</w:t>
            </w:r>
            <w:r w:rsidR="00E6660E" w:rsidRPr="00D45239">
              <w:rPr>
                <w:rFonts w:asciiTheme="minorHAnsi" w:eastAsiaTheme="minorEastAsia" w:hAnsiTheme="minorHAnsi" w:cstheme="minorHAnsi"/>
                <w:noProof/>
                <w:webHidden/>
                <w:sz w:val="22"/>
                <w:szCs w:val="22"/>
                <w:lang w:val="en-IN" w:eastAsia="en-IN"/>
              </w:rPr>
              <w:fldChar w:fldCharType="end"/>
            </w:r>
          </w:hyperlink>
        </w:p>
        <w:p w14:paraId="79CAC58D" w14:textId="4550C901"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38" w:history="1">
            <w:r w:rsidR="00CB0450" w:rsidRPr="00D45239">
              <w:rPr>
                <w:rFonts w:asciiTheme="minorHAnsi" w:eastAsiaTheme="minorEastAsia" w:hAnsiTheme="minorHAnsi" w:cstheme="minorHAnsi"/>
                <w:sz w:val="22"/>
                <w:szCs w:val="22"/>
                <w:lang w:val="en-IN" w:eastAsia="en-IN"/>
              </w:rPr>
              <w:t>2</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Introduction</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_Toc101876538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4</w:t>
            </w:r>
            <w:r w:rsidR="00E6660E" w:rsidRPr="00D45239">
              <w:rPr>
                <w:rFonts w:asciiTheme="minorHAnsi" w:eastAsiaTheme="minorEastAsia" w:hAnsiTheme="minorHAnsi" w:cstheme="minorHAnsi"/>
                <w:noProof/>
                <w:webHidden/>
                <w:sz w:val="22"/>
                <w:szCs w:val="22"/>
                <w:lang w:val="en-IN" w:eastAsia="en-IN"/>
              </w:rPr>
              <w:fldChar w:fldCharType="end"/>
            </w:r>
          </w:hyperlink>
        </w:p>
        <w:p w14:paraId="7309AA7B" w14:textId="046A3C4F"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39" w:history="1">
            <w:r w:rsidR="00CB0450" w:rsidRPr="00D45239">
              <w:rPr>
                <w:rFonts w:asciiTheme="minorHAnsi" w:eastAsiaTheme="minorEastAsia" w:hAnsiTheme="minorHAnsi" w:cstheme="minorHAnsi"/>
                <w:sz w:val="22"/>
                <w:szCs w:val="22"/>
                <w:lang w:val="en-IN" w:eastAsia="en-IN"/>
              </w:rPr>
              <w:t>3</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Scope of Work &amp; Deliverables</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_Toc101876539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4</w:t>
            </w:r>
            <w:r w:rsidR="00E6660E" w:rsidRPr="00D45239">
              <w:rPr>
                <w:rFonts w:asciiTheme="minorHAnsi" w:eastAsiaTheme="minorEastAsia" w:hAnsiTheme="minorHAnsi" w:cstheme="minorHAnsi"/>
                <w:noProof/>
                <w:webHidden/>
                <w:sz w:val="22"/>
                <w:szCs w:val="22"/>
                <w:lang w:val="en-IN" w:eastAsia="en-IN"/>
              </w:rPr>
              <w:fldChar w:fldCharType="end"/>
            </w:r>
          </w:hyperlink>
        </w:p>
        <w:p w14:paraId="54DE1F0D" w14:textId="64A06D90"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0" w:history="1">
            <w:r w:rsidR="00CB0450" w:rsidRPr="00D45239">
              <w:rPr>
                <w:rFonts w:asciiTheme="minorHAnsi" w:eastAsiaTheme="minorEastAsia" w:hAnsiTheme="minorHAnsi" w:cstheme="minorHAnsi"/>
                <w:sz w:val="22"/>
                <w:szCs w:val="22"/>
                <w:lang w:val="en-IN" w:eastAsia="en-IN"/>
              </w:rPr>
              <w:t>4</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Bidders Eligibility Criteria</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_Toc101876540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5</w:t>
            </w:r>
            <w:r w:rsidR="00E6660E" w:rsidRPr="00D45239">
              <w:rPr>
                <w:rFonts w:asciiTheme="minorHAnsi" w:eastAsiaTheme="minorEastAsia" w:hAnsiTheme="minorHAnsi" w:cstheme="minorHAnsi"/>
                <w:noProof/>
                <w:webHidden/>
                <w:sz w:val="22"/>
                <w:szCs w:val="22"/>
                <w:lang w:val="en-IN" w:eastAsia="en-IN"/>
              </w:rPr>
              <w:fldChar w:fldCharType="end"/>
            </w:r>
          </w:hyperlink>
        </w:p>
        <w:p w14:paraId="6549F3FF" w14:textId="5845F59D"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2" w:history="1">
            <w:r w:rsidR="00CB0450" w:rsidRPr="00D45239">
              <w:rPr>
                <w:rFonts w:asciiTheme="minorHAnsi" w:eastAsiaTheme="minorEastAsia" w:hAnsiTheme="minorHAnsi" w:cstheme="minorHAnsi"/>
                <w:sz w:val="22"/>
                <w:szCs w:val="22"/>
                <w:lang w:val="en-IN" w:eastAsia="en-IN"/>
              </w:rPr>
              <w:t>5</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Submission of the bid</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_Toc101876542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5</w:t>
            </w:r>
            <w:r w:rsidR="00E6660E" w:rsidRPr="00D45239">
              <w:rPr>
                <w:rFonts w:asciiTheme="minorHAnsi" w:eastAsiaTheme="minorEastAsia" w:hAnsiTheme="minorHAnsi" w:cstheme="minorHAnsi"/>
                <w:noProof/>
                <w:webHidden/>
                <w:sz w:val="22"/>
                <w:szCs w:val="22"/>
                <w:lang w:val="en-IN" w:eastAsia="en-IN"/>
              </w:rPr>
              <w:fldChar w:fldCharType="end"/>
            </w:r>
          </w:hyperlink>
        </w:p>
        <w:p w14:paraId="612261AA" w14:textId="2116F626"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3" w:history="1">
            <w:r w:rsidR="00CB0450" w:rsidRPr="00D45239">
              <w:rPr>
                <w:rFonts w:asciiTheme="minorHAnsi" w:eastAsiaTheme="minorEastAsia" w:hAnsiTheme="minorHAnsi" w:cstheme="minorHAnsi"/>
                <w:sz w:val="22"/>
                <w:szCs w:val="22"/>
                <w:lang w:val="en-IN" w:eastAsia="en-IN"/>
              </w:rPr>
              <w:t>6</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Evaluation Process</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_Toc101876543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6</w:t>
            </w:r>
            <w:r w:rsidR="00E6660E" w:rsidRPr="00D45239">
              <w:rPr>
                <w:rFonts w:asciiTheme="minorHAnsi" w:eastAsiaTheme="minorEastAsia" w:hAnsiTheme="minorHAnsi" w:cstheme="minorHAnsi"/>
                <w:noProof/>
                <w:webHidden/>
                <w:sz w:val="22"/>
                <w:szCs w:val="22"/>
                <w:lang w:val="en-IN" w:eastAsia="en-IN"/>
              </w:rPr>
              <w:fldChar w:fldCharType="end"/>
            </w:r>
          </w:hyperlink>
        </w:p>
        <w:p w14:paraId="7F09A366" w14:textId="2577A6AC"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4" w:history="1">
            <w:r w:rsidR="00CB0450" w:rsidRPr="00D45239">
              <w:rPr>
                <w:rFonts w:asciiTheme="minorHAnsi" w:eastAsiaTheme="minorEastAsia" w:hAnsiTheme="minorHAnsi" w:cstheme="minorHAnsi"/>
                <w:sz w:val="22"/>
                <w:szCs w:val="22"/>
                <w:lang w:val="en-IN" w:eastAsia="en-IN"/>
              </w:rPr>
              <w:t>7</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Selection Criteria:</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_Toc101876544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8</w:t>
            </w:r>
            <w:r w:rsidR="00E6660E" w:rsidRPr="00D45239">
              <w:rPr>
                <w:rFonts w:asciiTheme="minorHAnsi" w:eastAsiaTheme="minorEastAsia" w:hAnsiTheme="minorHAnsi" w:cstheme="minorHAnsi"/>
                <w:noProof/>
                <w:webHidden/>
                <w:sz w:val="22"/>
                <w:szCs w:val="22"/>
                <w:lang w:val="en-IN" w:eastAsia="en-IN"/>
              </w:rPr>
              <w:fldChar w:fldCharType="end"/>
            </w:r>
          </w:hyperlink>
        </w:p>
        <w:p w14:paraId="2FCE8ECB" w14:textId="4DBFBF11"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5" w:history="1">
            <w:r w:rsidR="00CB0450" w:rsidRPr="00D45239">
              <w:rPr>
                <w:rFonts w:asciiTheme="minorHAnsi" w:eastAsiaTheme="minorEastAsia" w:hAnsiTheme="minorHAnsi" w:cstheme="minorHAnsi"/>
                <w:sz w:val="22"/>
                <w:szCs w:val="22"/>
                <w:lang w:val="en-IN" w:eastAsia="en-IN"/>
              </w:rPr>
              <w:t>8</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Payment Terms</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_Toc101876545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8</w:t>
            </w:r>
            <w:r w:rsidR="00E6660E" w:rsidRPr="00D45239">
              <w:rPr>
                <w:rFonts w:asciiTheme="minorHAnsi" w:eastAsiaTheme="minorEastAsia" w:hAnsiTheme="minorHAnsi" w:cstheme="minorHAnsi"/>
                <w:noProof/>
                <w:webHidden/>
                <w:sz w:val="22"/>
                <w:szCs w:val="22"/>
                <w:lang w:val="en-IN" w:eastAsia="en-IN"/>
              </w:rPr>
              <w:fldChar w:fldCharType="end"/>
            </w:r>
          </w:hyperlink>
        </w:p>
        <w:p w14:paraId="2248DCA3" w14:textId="5564EF9B"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6" w:history="1">
            <w:r w:rsidR="00CB0450" w:rsidRPr="00D45239">
              <w:rPr>
                <w:rFonts w:asciiTheme="minorHAnsi" w:eastAsiaTheme="minorEastAsia" w:hAnsiTheme="minorHAnsi" w:cstheme="minorHAnsi"/>
                <w:sz w:val="22"/>
                <w:szCs w:val="22"/>
                <w:lang w:val="en-IN" w:eastAsia="en-IN"/>
              </w:rPr>
              <w:t>9</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Confidentiality and Non-disclosure</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_Toc101876546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8</w:t>
            </w:r>
            <w:r w:rsidR="00E6660E" w:rsidRPr="00D45239">
              <w:rPr>
                <w:rFonts w:asciiTheme="minorHAnsi" w:eastAsiaTheme="minorEastAsia" w:hAnsiTheme="minorHAnsi" w:cstheme="minorHAnsi"/>
                <w:noProof/>
                <w:webHidden/>
                <w:sz w:val="22"/>
                <w:szCs w:val="22"/>
                <w:lang w:val="en-IN" w:eastAsia="en-IN"/>
              </w:rPr>
              <w:fldChar w:fldCharType="end"/>
            </w:r>
          </w:hyperlink>
        </w:p>
        <w:p w14:paraId="6045195A" w14:textId="43BD6471"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7" w:history="1">
            <w:r w:rsidR="00CB0450" w:rsidRPr="00D45239">
              <w:rPr>
                <w:rFonts w:asciiTheme="minorHAnsi" w:eastAsiaTheme="minorEastAsia" w:hAnsiTheme="minorHAnsi" w:cstheme="minorHAnsi"/>
                <w:sz w:val="22"/>
                <w:szCs w:val="22"/>
                <w:lang w:val="en-IN" w:eastAsia="en-IN"/>
              </w:rPr>
              <w:t>10</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General Terms &amp; Conditions</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_Toc101876547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9</w:t>
            </w:r>
            <w:r w:rsidR="00E6660E" w:rsidRPr="00D45239">
              <w:rPr>
                <w:rFonts w:asciiTheme="minorHAnsi" w:eastAsiaTheme="minorEastAsia" w:hAnsiTheme="minorHAnsi" w:cstheme="minorHAnsi"/>
                <w:noProof/>
                <w:webHidden/>
                <w:sz w:val="22"/>
                <w:szCs w:val="22"/>
                <w:lang w:val="en-IN" w:eastAsia="en-IN"/>
              </w:rPr>
              <w:fldChar w:fldCharType="end"/>
            </w:r>
          </w:hyperlink>
        </w:p>
        <w:p w14:paraId="55EA7E1E" w14:textId="7C49EA40" w:rsidR="00E6660E" w:rsidRPr="00D45239" w:rsidRDefault="006F47F6">
          <w:pPr>
            <w:pStyle w:val="TOC1"/>
            <w:tabs>
              <w:tab w:val="left" w:pos="400"/>
              <w:tab w:val="right" w:leader="dot" w:pos="10257"/>
            </w:tabs>
            <w:rPr>
              <w:rFonts w:asciiTheme="minorHAnsi" w:eastAsiaTheme="minorEastAsia" w:hAnsiTheme="minorHAnsi" w:cstheme="minorHAnsi"/>
              <w:noProof/>
              <w:sz w:val="22"/>
              <w:szCs w:val="22"/>
              <w:lang w:val="en-IN" w:eastAsia="en-IN"/>
            </w:rPr>
          </w:pPr>
          <w:hyperlink w:anchor="_Toc101876548" w:history="1">
            <w:r w:rsidR="00E6660E" w:rsidRPr="00D45239">
              <w:rPr>
                <w:rFonts w:asciiTheme="minorHAnsi" w:eastAsiaTheme="minorEastAsia" w:hAnsiTheme="minorHAnsi" w:cstheme="minorHAnsi"/>
                <w:sz w:val="22"/>
                <w:szCs w:val="22"/>
                <w:lang w:val="en-IN" w:eastAsia="en-IN"/>
              </w:rPr>
              <w:t>1</w:t>
            </w:r>
            <w:r w:rsidR="00CB0450" w:rsidRPr="00D45239">
              <w:rPr>
                <w:rFonts w:asciiTheme="minorHAnsi" w:eastAsiaTheme="minorEastAsia" w:hAnsiTheme="minorHAnsi" w:cstheme="minorHAnsi"/>
                <w:sz w:val="22"/>
                <w:szCs w:val="22"/>
                <w:lang w:val="en-IN" w:eastAsia="en-IN"/>
              </w:rPr>
              <w:t>1</w:t>
            </w:r>
            <w:r w:rsidR="00E6660E" w:rsidRPr="00D45239">
              <w:rPr>
                <w:rFonts w:asciiTheme="minorHAnsi" w:eastAsiaTheme="minorEastAsia" w:hAnsiTheme="minorHAnsi" w:cstheme="minorHAnsi"/>
                <w:noProof/>
                <w:sz w:val="22"/>
                <w:szCs w:val="22"/>
                <w:lang w:val="en-IN" w:eastAsia="en-IN"/>
              </w:rPr>
              <w:tab/>
            </w:r>
            <w:r w:rsidR="00E6660E" w:rsidRPr="00D45239">
              <w:rPr>
                <w:rFonts w:asciiTheme="minorHAnsi" w:eastAsiaTheme="minorEastAsia" w:hAnsiTheme="minorHAnsi" w:cstheme="minorHAnsi"/>
                <w:sz w:val="22"/>
                <w:szCs w:val="22"/>
                <w:lang w:val="en-IN" w:eastAsia="en-IN"/>
              </w:rPr>
              <w:t>SERVICE LEVEL AGREEMENT</w:t>
            </w:r>
            <w:r w:rsidR="00E6660E" w:rsidRPr="00D45239">
              <w:rPr>
                <w:rFonts w:asciiTheme="minorHAnsi" w:eastAsiaTheme="minorEastAsia" w:hAnsiTheme="minorHAnsi" w:cstheme="minorHAnsi"/>
                <w:noProof/>
                <w:webHidden/>
                <w:sz w:val="22"/>
                <w:szCs w:val="22"/>
                <w:lang w:val="en-IN" w:eastAsia="en-IN"/>
              </w:rPr>
              <w:tab/>
            </w:r>
            <w:r w:rsidR="00E6660E" w:rsidRPr="00D45239">
              <w:rPr>
                <w:rFonts w:asciiTheme="minorHAnsi" w:eastAsiaTheme="minorEastAsia" w:hAnsiTheme="minorHAnsi" w:cstheme="minorHAnsi"/>
                <w:noProof/>
                <w:webHidden/>
                <w:sz w:val="22"/>
                <w:szCs w:val="22"/>
                <w:lang w:val="en-IN" w:eastAsia="en-IN"/>
              </w:rPr>
              <w:fldChar w:fldCharType="begin"/>
            </w:r>
            <w:r w:rsidR="00E6660E" w:rsidRPr="00D45239">
              <w:rPr>
                <w:rFonts w:asciiTheme="minorHAnsi" w:eastAsiaTheme="minorEastAsia" w:hAnsiTheme="minorHAnsi" w:cstheme="minorHAnsi"/>
                <w:noProof/>
                <w:webHidden/>
                <w:sz w:val="22"/>
                <w:szCs w:val="22"/>
                <w:lang w:val="en-IN" w:eastAsia="en-IN"/>
              </w:rPr>
              <w:instrText xml:space="preserve"> PAGEREF _Toc101876548 \h </w:instrText>
            </w:r>
            <w:r w:rsidR="00E6660E" w:rsidRPr="00D45239">
              <w:rPr>
                <w:rFonts w:asciiTheme="minorHAnsi" w:eastAsiaTheme="minorEastAsia" w:hAnsiTheme="minorHAnsi" w:cstheme="minorHAnsi"/>
                <w:noProof/>
                <w:webHidden/>
                <w:sz w:val="22"/>
                <w:szCs w:val="22"/>
                <w:lang w:val="en-IN" w:eastAsia="en-IN"/>
              </w:rPr>
            </w:r>
            <w:r w:rsidR="00E6660E" w:rsidRPr="00D45239">
              <w:rPr>
                <w:rFonts w:asciiTheme="minorHAnsi" w:eastAsiaTheme="minorEastAsia" w:hAnsiTheme="minorHAnsi" w:cstheme="minorHAnsi"/>
                <w:noProof/>
                <w:webHidden/>
                <w:sz w:val="22"/>
                <w:szCs w:val="22"/>
                <w:lang w:val="en-IN" w:eastAsia="en-IN"/>
              </w:rPr>
              <w:fldChar w:fldCharType="separate"/>
            </w:r>
            <w:r w:rsidR="00E6660E" w:rsidRPr="00D45239">
              <w:rPr>
                <w:rFonts w:asciiTheme="minorHAnsi" w:eastAsiaTheme="minorEastAsia" w:hAnsiTheme="minorHAnsi" w:cstheme="minorHAnsi"/>
                <w:noProof/>
                <w:webHidden/>
                <w:sz w:val="22"/>
                <w:szCs w:val="22"/>
                <w:lang w:val="en-IN" w:eastAsia="en-IN"/>
              </w:rPr>
              <w:t>9</w:t>
            </w:r>
            <w:r w:rsidR="00E6660E" w:rsidRPr="00D45239">
              <w:rPr>
                <w:rFonts w:asciiTheme="minorHAnsi" w:eastAsiaTheme="minorEastAsia" w:hAnsiTheme="minorHAnsi" w:cstheme="minorHAnsi"/>
                <w:noProof/>
                <w:webHidden/>
                <w:sz w:val="22"/>
                <w:szCs w:val="22"/>
                <w:lang w:val="en-IN" w:eastAsia="en-IN"/>
              </w:rPr>
              <w:fldChar w:fldCharType="end"/>
            </w:r>
          </w:hyperlink>
        </w:p>
        <w:p w14:paraId="5270456C" w14:textId="643D499D" w:rsidR="00296DA9" w:rsidRPr="00D45239" w:rsidRDefault="002061F8" w:rsidP="009F0A16">
          <w:pPr>
            <w:jc w:val="both"/>
            <w:rPr>
              <w:rFonts w:asciiTheme="minorHAnsi" w:hAnsiTheme="minorHAnsi" w:cstheme="minorHAnsi"/>
              <w:sz w:val="22"/>
              <w:szCs w:val="22"/>
            </w:rPr>
          </w:pPr>
          <w:r w:rsidRPr="00D45239">
            <w:rPr>
              <w:rFonts w:asciiTheme="minorHAnsi" w:eastAsiaTheme="minorEastAsia" w:hAnsiTheme="minorHAnsi" w:cstheme="minorHAnsi"/>
              <w:noProof/>
              <w:sz w:val="22"/>
              <w:szCs w:val="22"/>
              <w:lang w:val="en-IN" w:eastAsia="en-IN"/>
            </w:rPr>
            <w:fldChar w:fldCharType="end"/>
          </w:r>
        </w:p>
      </w:sdtContent>
    </w:sdt>
    <w:p w14:paraId="38241FEB" w14:textId="77777777" w:rsidR="00042DE2" w:rsidRPr="00D45239" w:rsidRDefault="00042DE2">
      <w:pPr>
        <w:rPr>
          <w:rFonts w:asciiTheme="minorHAnsi" w:eastAsiaTheme="majorEastAsia" w:hAnsiTheme="minorHAnsi" w:cstheme="minorHAnsi"/>
          <w:b/>
          <w:bCs/>
          <w:i/>
          <w:sz w:val="22"/>
          <w:szCs w:val="22"/>
        </w:rPr>
      </w:pPr>
      <w:r w:rsidRPr="00D45239">
        <w:rPr>
          <w:rFonts w:asciiTheme="minorHAnsi" w:hAnsiTheme="minorHAnsi" w:cstheme="minorHAnsi"/>
          <w:sz w:val="22"/>
          <w:szCs w:val="22"/>
        </w:rPr>
        <w:br w:type="page"/>
      </w:r>
    </w:p>
    <w:p w14:paraId="5CE9527C" w14:textId="50CDBD1B" w:rsidR="00296DA9" w:rsidRPr="00D45239" w:rsidRDefault="00296DA9" w:rsidP="008579E0">
      <w:pPr>
        <w:pStyle w:val="Heading1"/>
        <w:numPr>
          <w:ilvl w:val="0"/>
          <w:numId w:val="0"/>
        </w:numPr>
        <w:jc w:val="both"/>
        <w:rPr>
          <w:rFonts w:asciiTheme="minorHAnsi" w:hAnsiTheme="minorHAnsi" w:cstheme="minorHAnsi"/>
          <w:sz w:val="22"/>
          <w:szCs w:val="22"/>
        </w:rPr>
      </w:pPr>
      <w:bookmarkStart w:id="1" w:name="_Toc101876537"/>
      <w:r w:rsidRPr="00D45239">
        <w:rPr>
          <w:rFonts w:asciiTheme="minorHAnsi" w:hAnsiTheme="minorHAnsi" w:cstheme="minorHAnsi"/>
          <w:sz w:val="22"/>
          <w:szCs w:val="22"/>
        </w:rPr>
        <w:lastRenderedPageBreak/>
        <w:t>Fact Sheet</w:t>
      </w:r>
      <w:bookmarkEnd w:id="1"/>
    </w:p>
    <w:p w14:paraId="7FDC9BE8" w14:textId="7C04E092" w:rsidR="00F33C57" w:rsidRPr="00D45239" w:rsidRDefault="00F33C57" w:rsidP="00502A7C">
      <w:pPr>
        <w:pStyle w:val="BodyText"/>
        <w:spacing w:before="100" w:beforeAutospacing="1" w:after="100" w:afterAutospacing="1"/>
        <w:ind w:right="1053"/>
        <w:jc w:val="both"/>
        <w:rPr>
          <w:rFonts w:asciiTheme="minorHAnsi" w:hAnsiTheme="minorHAnsi" w:cstheme="minorHAnsi"/>
          <w:sz w:val="22"/>
          <w:szCs w:val="22"/>
        </w:rPr>
      </w:pPr>
      <w:r w:rsidRPr="00D45239">
        <w:rPr>
          <w:rFonts w:asciiTheme="minorHAnsi" w:hAnsiTheme="minorHAnsi" w:cstheme="minorHAnsi"/>
          <w:sz w:val="22"/>
          <w:szCs w:val="22"/>
        </w:rPr>
        <w:t>The following is an indicative timeline for the overall selection process. SBICAP reserves the right to vary this timeline at its absolute and sole discretion and without providing any notice/intimation or reasons thereof. Changes to the timeline will be relayed to the affected Respondents during the process.</w:t>
      </w:r>
    </w:p>
    <w:tbl>
      <w:tblPr>
        <w:tblStyle w:val="TableGrid"/>
        <w:tblW w:w="0" w:type="auto"/>
        <w:tblInd w:w="-72" w:type="dxa"/>
        <w:tblLook w:val="04A0" w:firstRow="1" w:lastRow="0" w:firstColumn="1" w:lastColumn="0" w:noHBand="0" w:noVBand="1"/>
      </w:tblPr>
      <w:tblGrid>
        <w:gridCol w:w="3862"/>
        <w:gridCol w:w="6406"/>
      </w:tblGrid>
      <w:tr w:rsidR="00FD3316" w:rsidRPr="00D45239" w14:paraId="152CDC25" w14:textId="77777777" w:rsidTr="0041108E">
        <w:tc>
          <w:tcPr>
            <w:tcW w:w="3484" w:type="dxa"/>
          </w:tcPr>
          <w:p w14:paraId="7E0E5043" w14:textId="77777777" w:rsidR="00FD3316" w:rsidRPr="00D45239" w:rsidRDefault="004F1F2B" w:rsidP="00502A7C">
            <w:pPr>
              <w:spacing w:before="120" w:after="120"/>
              <w:ind w:right="1053"/>
              <w:jc w:val="both"/>
              <w:rPr>
                <w:rFonts w:asciiTheme="minorHAnsi" w:hAnsiTheme="minorHAnsi" w:cstheme="minorHAnsi"/>
                <w:b/>
                <w:sz w:val="22"/>
                <w:szCs w:val="22"/>
              </w:rPr>
            </w:pPr>
            <w:r w:rsidRPr="00D45239">
              <w:rPr>
                <w:rFonts w:asciiTheme="minorHAnsi" w:hAnsiTheme="minorHAnsi" w:cstheme="minorHAnsi"/>
                <w:b/>
                <w:sz w:val="22"/>
                <w:szCs w:val="22"/>
              </w:rPr>
              <w:t>Item</w:t>
            </w:r>
          </w:p>
        </w:tc>
        <w:tc>
          <w:tcPr>
            <w:tcW w:w="6406" w:type="dxa"/>
          </w:tcPr>
          <w:p w14:paraId="062A05CA" w14:textId="77777777" w:rsidR="00FD3316" w:rsidRPr="00D45239" w:rsidRDefault="004F1F2B" w:rsidP="00502A7C">
            <w:pPr>
              <w:spacing w:before="120" w:after="120"/>
              <w:ind w:right="1053"/>
              <w:jc w:val="both"/>
              <w:rPr>
                <w:rFonts w:asciiTheme="minorHAnsi" w:hAnsiTheme="minorHAnsi" w:cstheme="minorHAnsi"/>
                <w:b/>
                <w:sz w:val="22"/>
                <w:szCs w:val="22"/>
              </w:rPr>
            </w:pPr>
            <w:r w:rsidRPr="00D45239">
              <w:rPr>
                <w:rFonts w:asciiTheme="minorHAnsi" w:hAnsiTheme="minorHAnsi" w:cstheme="minorHAnsi"/>
                <w:b/>
                <w:sz w:val="22"/>
                <w:szCs w:val="22"/>
              </w:rPr>
              <w:t>Description</w:t>
            </w:r>
          </w:p>
        </w:tc>
      </w:tr>
      <w:tr w:rsidR="00FD3316" w:rsidRPr="00D45239" w14:paraId="12D17E73" w14:textId="77777777" w:rsidTr="0041108E">
        <w:tc>
          <w:tcPr>
            <w:tcW w:w="3484" w:type="dxa"/>
          </w:tcPr>
          <w:p w14:paraId="75062F09" w14:textId="77777777" w:rsidR="00FD3316" w:rsidRPr="00D45239" w:rsidRDefault="00ED261B"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Method of Selection</w:t>
            </w:r>
          </w:p>
        </w:tc>
        <w:tc>
          <w:tcPr>
            <w:tcW w:w="6406" w:type="dxa"/>
          </w:tcPr>
          <w:p w14:paraId="094763EF" w14:textId="44EDFB41" w:rsidR="00FD3316" w:rsidRPr="00D45239" w:rsidRDefault="00170387" w:rsidP="00502A7C">
            <w:pPr>
              <w:spacing w:before="120" w:after="120"/>
              <w:ind w:right="1053"/>
              <w:jc w:val="both"/>
              <w:rPr>
                <w:rFonts w:asciiTheme="minorHAnsi" w:hAnsiTheme="minorHAnsi" w:cstheme="minorHAnsi"/>
                <w:b/>
                <w:sz w:val="22"/>
                <w:szCs w:val="22"/>
              </w:rPr>
            </w:pPr>
            <w:r w:rsidRPr="00D45239">
              <w:rPr>
                <w:rFonts w:asciiTheme="minorHAnsi" w:hAnsiTheme="minorHAnsi" w:cstheme="minorHAnsi"/>
                <w:sz w:val="22"/>
                <w:szCs w:val="22"/>
              </w:rPr>
              <w:t xml:space="preserve">T 1 / </w:t>
            </w:r>
            <w:r w:rsidR="004749C0" w:rsidRPr="00D45239">
              <w:rPr>
                <w:rFonts w:asciiTheme="minorHAnsi" w:hAnsiTheme="minorHAnsi" w:cstheme="minorHAnsi"/>
                <w:sz w:val="22"/>
                <w:szCs w:val="22"/>
              </w:rPr>
              <w:t>L1 Bidder</w:t>
            </w:r>
          </w:p>
        </w:tc>
      </w:tr>
      <w:tr w:rsidR="009B6D90" w:rsidRPr="00D45239" w14:paraId="2394F49F" w14:textId="77777777" w:rsidTr="0041108E">
        <w:tc>
          <w:tcPr>
            <w:tcW w:w="3484" w:type="dxa"/>
          </w:tcPr>
          <w:p w14:paraId="09ECC537" w14:textId="77777777" w:rsidR="009B6D90" w:rsidRPr="00D45239" w:rsidRDefault="004279C6"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D</w:t>
            </w:r>
            <w:r w:rsidR="009B6D90" w:rsidRPr="00D45239">
              <w:rPr>
                <w:rFonts w:asciiTheme="minorHAnsi" w:hAnsiTheme="minorHAnsi" w:cstheme="minorHAnsi"/>
                <w:sz w:val="22"/>
                <w:szCs w:val="22"/>
              </w:rPr>
              <w:t xml:space="preserve">ate of </w:t>
            </w:r>
            <w:r w:rsidRPr="00D45239">
              <w:rPr>
                <w:rFonts w:asciiTheme="minorHAnsi" w:hAnsiTheme="minorHAnsi" w:cstheme="minorHAnsi"/>
                <w:sz w:val="22"/>
                <w:szCs w:val="22"/>
              </w:rPr>
              <w:t xml:space="preserve">RFP </w:t>
            </w:r>
            <w:r w:rsidR="009B6D90" w:rsidRPr="00D45239">
              <w:rPr>
                <w:rFonts w:asciiTheme="minorHAnsi" w:hAnsiTheme="minorHAnsi" w:cstheme="minorHAnsi"/>
                <w:sz w:val="22"/>
                <w:szCs w:val="22"/>
              </w:rPr>
              <w:t>issuance</w:t>
            </w:r>
          </w:p>
        </w:tc>
        <w:tc>
          <w:tcPr>
            <w:tcW w:w="6406" w:type="dxa"/>
          </w:tcPr>
          <w:p w14:paraId="5B5694BD" w14:textId="06039B8F" w:rsidR="009B6D90" w:rsidRPr="00D45239" w:rsidRDefault="00332F25"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26</w:t>
            </w:r>
            <w:r w:rsidR="00170387" w:rsidRPr="00D45239">
              <w:rPr>
                <w:rFonts w:asciiTheme="minorHAnsi" w:hAnsiTheme="minorHAnsi" w:cstheme="minorHAnsi"/>
                <w:sz w:val="22"/>
                <w:szCs w:val="22"/>
              </w:rPr>
              <w:t>-</w:t>
            </w:r>
            <w:r w:rsidRPr="00D45239">
              <w:rPr>
                <w:rFonts w:asciiTheme="minorHAnsi" w:hAnsiTheme="minorHAnsi" w:cstheme="minorHAnsi"/>
                <w:sz w:val="22"/>
                <w:szCs w:val="22"/>
              </w:rPr>
              <w:t>Apr</w:t>
            </w:r>
            <w:r w:rsidR="00170387" w:rsidRPr="00D45239">
              <w:rPr>
                <w:rFonts w:asciiTheme="minorHAnsi" w:hAnsiTheme="minorHAnsi" w:cstheme="minorHAnsi"/>
                <w:sz w:val="22"/>
                <w:szCs w:val="22"/>
              </w:rPr>
              <w:t>-2022</w:t>
            </w:r>
          </w:p>
        </w:tc>
      </w:tr>
      <w:tr w:rsidR="009B6D90" w:rsidRPr="00D45239" w14:paraId="563E6C7E" w14:textId="77777777" w:rsidTr="0041108E">
        <w:tc>
          <w:tcPr>
            <w:tcW w:w="3484" w:type="dxa"/>
          </w:tcPr>
          <w:p w14:paraId="24794910"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Last date for Submission of </w:t>
            </w:r>
            <w:r w:rsidR="004F1F2B" w:rsidRPr="00D45239">
              <w:rPr>
                <w:rFonts w:asciiTheme="minorHAnsi" w:hAnsiTheme="minorHAnsi" w:cstheme="minorHAnsi"/>
                <w:sz w:val="22"/>
                <w:szCs w:val="22"/>
              </w:rPr>
              <w:t xml:space="preserve">Pre-Bid </w:t>
            </w:r>
            <w:r w:rsidRPr="00D45239">
              <w:rPr>
                <w:rFonts w:asciiTheme="minorHAnsi" w:hAnsiTheme="minorHAnsi" w:cstheme="minorHAnsi"/>
                <w:sz w:val="22"/>
                <w:szCs w:val="22"/>
              </w:rPr>
              <w:t>Queries</w:t>
            </w:r>
          </w:p>
        </w:tc>
        <w:tc>
          <w:tcPr>
            <w:tcW w:w="6406" w:type="dxa"/>
          </w:tcPr>
          <w:p w14:paraId="52DF2940" w14:textId="0AAD2723" w:rsidR="004F1F2B" w:rsidRPr="00D45239" w:rsidRDefault="00332F25"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30</w:t>
            </w:r>
            <w:r w:rsidR="00170387" w:rsidRPr="00D45239">
              <w:rPr>
                <w:rFonts w:asciiTheme="minorHAnsi" w:hAnsiTheme="minorHAnsi" w:cstheme="minorHAnsi"/>
                <w:sz w:val="22"/>
                <w:szCs w:val="22"/>
              </w:rPr>
              <w:t>-</w:t>
            </w:r>
            <w:r w:rsidRPr="00D45239">
              <w:rPr>
                <w:rFonts w:asciiTheme="minorHAnsi" w:hAnsiTheme="minorHAnsi" w:cstheme="minorHAnsi"/>
                <w:sz w:val="22"/>
                <w:szCs w:val="22"/>
              </w:rPr>
              <w:t>Apr</w:t>
            </w:r>
            <w:r w:rsidR="00170387" w:rsidRPr="00D45239">
              <w:rPr>
                <w:rFonts w:asciiTheme="minorHAnsi" w:hAnsiTheme="minorHAnsi" w:cstheme="minorHAnsi"/>
                <w:sz w:val="22"/>
                <w:szCs w:val="22"/>
              </w:rPr>
              <w:t>-2022</w:t>
            </w:r>
          </w:p>
        </w:tc>
      </w:tr>
      <w:tr w:rsidR="009B6D90" w:rsidRPr="00D45239" w14:paraId="1BBD8EAE" w14:textId="77777777" w:rsidTr="0041108E">
        <w:tc>
          <w:tcPr>
            <w:tcW w:w="3484" w:type="dxa"/>
          </w:tcPr>
          <w:p w14:paraId="33D4FB5C"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Issue of Clarifications/Corrigendum</w:t>
            </w:r>
          </w:p>
        </w:tc>
        <w:tc>
          <w:tcPr>
            <w:tcW w:w="6406" w:type="dxa"/>
          </w:tcPr>
          <w:p w14:paraId="0CBBCD3F" w14:textId="5D03FBE5" w:rsidR="009B6D90" w:rsidRPr="00D45239" w:rsidRDefault="00332F25"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02</w:t>
            </w:r>
            <w:r w:rsidR="00170387" w:rsidRPr="00D45239">
              <w:rPr>
                <w:rFonts w:asciiTheme="minorHAnsi" w:hAnsiTheme="minorHAnsi" w:cstheme="minorHAnsi"/>
                <w:sz w:val="22"/>
                <w:szCs w:val="22"/>
              </w:rPr>
              <w:t>-</w:t>
            </w:r>
            <w:r w:rsidRPr="00D45239">
              <w:rPr>
                <w:rFonts w:asciiTheme="minorHAnsi" w:hAnsiTheme="minorHAnsi" w:cstheme="minorHAnsi"/>
                <w:sz w:val="22"/>
                <w:szCs w:val="22"/>
              </w:rPr>
              <w:t>May</w:t>
            </w:r>
            <w:r w:rsidR="00170387" w:rsidRPr="00D45239">
              <w:rPr>
                <w:rFonts w:asciiTheme="minorHAnsi" w:hAnsiTheme="minorHAnsi" w:cstheme="minorHAnsi"/>
                <w:sz w:val="22"/>
                <w:szCs w:val="22"/>
              </w:rPr>
              <w:t>-22</w:t>
            </w:r>
          </w:p>
        </w:tc>
      </w:tr>
      <w:tr w:rsidR="009B6D90" w:rsidRPr="00D45239" w14:paraId="0D0B8EAE" w14:textId="77777777" w:rsidTr="0041108E">
        <w:tc>
          <w:tcPr>
            <w:tcW w:w="3484" w:type="dxa"/>
          </w:tcPr>
          <w:p w14:paraId="521763CE" w14:textId="6FBDF12A"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Last date and time for </w:t>
            </w:r>
            <w:r w:rsidR="0093089B" w:rsidRPr="00D45239">
              <w:rPr>
                <w:rFonts w:asciiTheme="minorHAnsi" w:hAnsiTheme="minorHAnsi" w:cstheme="minorHAnsi"/>
                <w:sz w:val="22"/>
                <w:szCs w:val="22"/>
              </w:rPr>
              <w:t xml:space="preserve">Technical </w:t>
            </w:r>
            <w:r w:rsidRPr="00D45239">
              <w:rPr>
                <w:rFonts w:asciiTheme="minorHAnsi" w:hAnsiTheme="minorHAnsi" w:cstheme="minorHAnsi"/>
                <w:sz w:val="22"/>
                <w:szCs w:val="22"/>
              </w:rPr>
              <w:t>Bid/Proposal submission (on or before)</w:t>
            </w:r>
          </w:p>
        </w:tc>
        <w:tc>
          <w:tcPr>
            <w:tcW w:w="6406" w:type="dxa"/>
          </w:tcPr>
          <w:p w14:paraId="665CB152" w14:textId="6A3EE68E" w:rsidR="009B6D90" w:rsidRPr="00D45239" w:rsidRDefault="00332F25"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06</w:t>
            </w:r>
            <w:r w:rsidR="00170387" w:rsidRPr="00D45239">
              <w:rPr>
                <w:rFonts w:asciiTheme="minorHAnsi" w:hAnsiTheme="minorHAnsi" w:cstheme="minorHAnsi"/>
                <w:sz w:val="22"/>
                <w:szCs w:val="22"/>
              </w:rPr>
              <w:t>-</w:t>
            </w:r>
            <w:r w:rsidRPr="00D45239">
              <w:rPr>
                <w:rFonts w:asciiTheme="minorHAnsi" w:hAnsiTheme="minorHAnsi" w:cstheme="minorHAnsi"/>
                <w:sz w:val="22"/>
                <w:szCs w:val="22"/>
              </w:rPr>
              <w:t>May</w:t>
            </w:r>
            <w:r w:rsidR="00170387" w:rsidRPr="00D45239">
              <w:rPr>
                <w:rFonts w:asciiTheme="minorHAnsi" w:hAnsiTheme="minorHAnsi" w:cstheme="minorHAnsi"/>
                <w:sz w:val="22"/>
                <w:szCs w:val="22"/>
              </w:rPr>
              <w:t>-22</w:t>
            </w:r>
            <w:r w:rsidR="00B22C40" w:rsidRPr="00D45239">
              <w:rPr>
                <w:rFonts w:asciiTheme="minorHAnsi" w:hAnsiTheme="minorHAnsi" w:cstheme="minorHAnsi"/>
                <w:sz w:val="22"/>
                <w:szCs w:val="22"/>
              </w:rPr>
              <w:t xml:space="preserve"> (Email)</w:t>
            </w:r>
          </w:p>
        </w:tc>
      </w:tr>
      <w:tr w:rsidR="009B6D90" w:rsidRPr="00D45239" w14:paraId="12A0D80F" w14:textId="77777777" w:rsidTr="0041108E">
        <w:tc>
          <w:tcPr>
            <w:tcW w:w="3484" w:type="dxa"/>
          </w:tcPr>
          <w:p w14:paraId="0F6D4E4E"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Date and time for Opening of Technical Bids.</w:t>
            </w:r>
          </w:p>
        </w:tc>
        <w:tc>
          <w:tcPr>
            <w:tcW w:w="6406" w:type="dxa"/>
          </w:tcPr>
          <w:p w14:paraId="6F61B670" w14:textId="77777777" w:rsidR="009B6D90" w:rsidRPr="00D45239" w:rsidRDefault="00612C89"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 (Closed BID)</w:t>
            </w:r>
          </w:p>
        </w:tc>
      </w:tr>
      <w:tr w:rsidR="0093089B" w:rsidRPr="00D45239" w14:paraId="370445B9" w14:textId="77777777" w:rsidTr="0041108E">
        <w:tc>
          <w:tcPr>
            <w:tcW w:w="3484" w:type="dxa"/>
          </w:tcPr>
          <w:p w14:paraId="72C8AFF5" w14:textId="7CEE454B" w:rsidR="0093089B" w:rsidRPr="00D45239" w:rsidRDefault="0093089B"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Commercial BID (Tentative)</w:t>
            </w:r>
          </w:p>
        </w:tc>
        <w:tc>
          <w:tcPr>
            <w:tcW w:w="6406" w:type="dxa"/>
          </w:tcPr>
          <w:p w14:paraId="181349D6" w14:textId="5F68B641" w:rsidR="0093089B" w:rsidRPr="00D45239" w:rsidRDefault="00332F25"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08</w:t>
            </w:r>
            <w:r w:rsidR="0093089B" w:rsidRPr="00D45239">
              <w:rPr>
                <w:rFonts w:asciiTheme="minorHAnsi" w:hAnsiTheme="minorHAnsi" w:cstheme="minorHAnsi"/>
                <w:sz w:val="22"/>
                <w:szCs w:val="22"/>
              </w:rPr>
              <w:t>-</w:t>
            </w:r>
            <w:r w:rsidRPr="00D45239">
              <w:rPr>
                <w:rFonts w:asciiTheme="minorHAnsi" w:hAnsiTheme="minorHAnsi" w:cstheme="minorHAnsi"/>
                <w:sz w:val="22"/>
                <w:szCs w:val="22"/>
              </w:rPr>
              <w:t>May</w:t>
            </w:r>
            <w:r w:rsidR="0093089B" w:rsidRPr="00D45239">
              <w:rPr>
                <w:rFonts w:asciiTheme="minorHAnsi" w:hAnsiTheme="minorHAnsi" w:cstheme="minorHAnsi"/>
                <w:sz w:val="22"/>
                <w:szCs w:val="22"/>
              </w:rPr>
              <w:t>-22</w:t>
            </w:r>
          </w:p>
        </w:tc>
      </w:tr>
      <w:tr w:rsidR="009B6D90" w:rsidRPr="00D45239" w14:paraId="46E03FCC" w14:textId="77777777" w:rsidTr="0041108E">
        <w:tc>
          <w:tcPr>
            <w:tcW w:w="3484" w:type="dxa"/>
          </w:tcPr>
          <w:p w14:paraId="3F8D642F"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Language</w:t>
            </w:r>
          </w:p>
        </w:tc>
        <w:tc>
          <w:tcPr>
            <w:tcW w:w="6406" w:type="dxa"/>
          </w:tcPr>
          <w:p w14:paraId="2E492369"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Proposals should be submitted in English</w:t>
            </w:r>
            <w:r w:rsidR="003E7F45" w:rsidRPr="00D45239">
              <w:rPr>
                <w:rFonts w:asciiTheme="minorHAnsi" w:hAnsiTheme="minorHAnsi" w:cstheme="minorHAnsi"/>
                <w:sz w:val="22"/>
                <w:szCs w:val="22"/>
              </w:rPr>
              <w:t xml:space="preserve"> only.</w:t>
            </w:r>
          </w:p>
        </w:tc>
      </w:tr>
      <w:tr w:rsidR="009B6D90" w:rsidRPr="00D45239" w14:paraId="73F078D5" w14:textId="77777777" w:rsidTr="0041108E">
        <w:tc>
          <w:tcPr>
            <w:tcW w:w="3484" w:type="dxa"/>
          </w:tcPr>
          <w:p w14:paraId="23FC47FB" w14:textId="77777777" w:rsidR="009B6D90" w:rsidRPr="00D45239" w:rsidRDefault="00FA745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Bid</w:t>
            </w:r>
            <w:r w:rsidR="009B6D90" w:rsidRPr="00D45239">
              <w:rPr>
                <w:rFonts w:asciiTheme="minorHAnsi" w:hAnsiTheme="minorHAnsi" w:cstheme="minorHAnsi"/>
                <w:sz w:val="22"/>
                <w:szCs w:val="22"/>
              </w:rPr>
              <w:t xml:space="preserve"> Validity</w:t>
            </w:r>
          </w:p>
        </w:tc>
        <w:tc>
          <w:tcPr>
            <w:tcW w:w="6406" w:type="dxa"/>
          </w:tcPr>
          <w:p w14:paraId="20623DFB" w14:textId="0EF2604F" w:rsidR="00FA745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Proposals must remain valid </w:t>
            </w:r>
            <w:r w:rsidR="00AC410C" w:rsidRPr="00D45239">
              <w:rPr>
                <w:rFonts w:asciiTheme="minorHAnsi" w:hAnsiTheme="minorHAnsi" w:cstheme="minorHAnsi"/>
                <w:sz w:val="22"/>
                <w:szCs w:val="22"/>
              </w:rPr>
              <w:t xml:space="preserve">up to </w:t>
            </w:r>
            <w:r w:rsidR="00F1369A" w:rsidRPr="00F1369A">
              <w:rPr>
                <w:rFonts w:asciiTheme="minorHAnsi" w:hAnsiTheme="minorHAnsi" w:cstheme="minorHAnsi"/>
                <w:sz w:val="22"/>
                <w:szCs w:val="22"/>
                <w:highlight w:val="green"/>
              </w:rPr>
              <w:t>6</w:t>
            </w:r>
            <w:r w:rsidR="00335C87" w:rsidRPr="00F1369A">
              <w:rPr>
                <w:rFonts w:asciiTheme="minorHAnsi" w:hAnsiTheme="minorHAnsi" w:cstheme="minorHAnsi"/>
                <w:sz w:val="22"/>
                <w:szCs w:val="22"/>
                <w:highlight w:val="green"/>
              </w:rPr>
              <w:t>0</w:t>
            </w:r>
            <w:r w:rsidR="00FA7450" w:rsidRPr="00F1369A">
              <w:rPr>
                <w:rFonts w:asciiTheme="minorHAnsi" w:hAnsiTheme="minorHAnsi" w:cstheme="minorHAnsi"/>
                <w:sz w:val="22"/>
                <w:szCs w:val="22"/>
                <w:highlight w:val="green"/>
              </w:rPr>
              <w:t xml:space="preserve"> (</w:t>
            </w:r>
            <w:r w:rsidR="00335C87" w:rsidRPr="00F1369A">
              <w:rPr>
                <w:rFonts w:asciiTheme="minorHAnsi" w:hAnsiTheme="minorHAnsi" w:cstheme="minorHAnsi"/>
                <w:sz w:val="22"/>
                <w:szCs w:val="22"/>
                <w:highlight w:val="green"/>
              </w:rPr>
              <w:t>Sixty</w:t>
            </w:r>
            <w:r w:rsidR="00FA7450" w:rsidRPr="00F1369A">
              <w:rPr>
                <w:rFonts w:asciiTheme="minorHAnsi" w:hAnsiTheme="minorHAnsi" w:cstheme="minorHAnsi"/>
                <w:sz w:val="22"/>
                <w:szCs w:val="22"/>
                <w:highlight w:val="green"/>
              </w:rPr>
              <w:t>)</w:t>
            </w:r>
            <w:r w:rsidR="00FA7450" w:rsidRPr="00D45239">
              <w:rPr>
                <w:rFonts w:asciiTheme="minorHAnsi" w:hAnsiTheme="minorHAnsi" w:cstheme="minorHAnsi"/>
                <w:sz w:val="22"/>
                <w:szCs w:val="22"/>
              </w:rPr>
              <w:t xml:space="preserve"> days from the actual date of submission of the Bid.</w:t>
            </w:r>
          </w:p>
        </w:tc>
      </w:tr>
      <w:tr w:rsidR="009B6D90" w:rsidRPr="00D45239" w14:paraId="06F2119F" w14:textId="77777777" w:rsidTr="0041108E">
        <w:tc>
          <w:tcPr>
            <w:tcW w:w="3484" w:type="dxa"/>
          </w:tcPr>
          <w:p w14:paraId="6B587B7D"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Currency(ies)</w:t>
            </w:r>
          </w:p>
        </w:tc>
        <w:tc>
          <w:tcPr>
            <w:tcW w:w="6406" w:type="dxa"/>
          </w:tcPr>
          <w:p w14:paraId="3C864AD8"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Currenc</w:t>
            </w:r>
            <w:r w:rsidR="00E6033A" w:rsidRPr="00D45239">
              <w:rPr>
                <w:rFonts w:asciiTheme="minorHAnsi" w:hAnsiTheme="minorHAnsi" w:cstheme="minorHAnsi"/>
                <w:sz w:val="22"/>
                <w:szCs w:val="22"/>
              </w:rPr>
              <w:t>y</w:t>
            </w:r>
            <w:r w:rsidRPr="00D45239">
              <w:rPr>
                <w:rFonts w:asciiTheme="minorHAnsi" w:hAnsiTheme="minorHAnsi" w:cstheme="minorHAnsi"/>
                <w:sz w:val="22"/>
                <w:szCs w:val="22"/>
              </w:rPr>
              <w:t xml:space="preserve"> in which the </w:t>
            </w:r>
            <w:r w:rsidR="00E6033A" w:rsidRPr="00D45239">
              <w:rPr>
                <w:rFonts w:asciiTheme="minorHAnsi" w:hAnsiTheme="minorHAnsi" w:cstheme="minorHAnsi"/>
                <w:sz w:val="22"/>
                <w:szCs w:val="22"/>
              </w:rPr>
              <w:t>Bidders</w:t>
            </w:r>
            <w:r w:rsidRPr="00D45239">
              <w:rPr>
                <w:rFonts w:asciiTheme="minorHAnsi" w:hAnsiTheme="minorHAnsi" w:cstheme="minorHAnsi"/>
                <w:sz w:val="22"/>
                <w:szCs w:val="22"/>
              </w:rPr>
              <w:t xml:space="preserve"> may quote the price and will receive payment</w:t>
            </w:r>
            <w:r w:rsidR="00E6033A" w:rsidRPr="00D45239">
              <w:rPr>
                <w:rFonts w:asciiTheme="minorHAnsi" w:hAnsiTheme="minorHAnsi" w:cstheme="minorHAnsi"/>
                <w:sz w:val="22"/>
                <w:szCs w:val="22"/>
              </w:rPr>
              <w:t xml:space="preserve"> is</w:t>
            </w:r>
            <w:r w:rsidRPr="00D45239">
              <w:rPr>
                <w:rFonts w:asciiTheme="minorHAnsi" w:hAnsiTheme="minorHAnsi" w:cstheme="minorHAnsi"/>
                <w:sz w:val="22"/>
                <w:szCs w:val="22"/>
              </w:rPr>
              <w:t xml:space="preserve"> INR only.</w:t>
            </w:r>
          </w:p>
        </w:tc>
      </w:tr>
      <w:tr w:rsidR="009B6D90" w:rsidRPr="00D45239" w14:paraId="70C27817" w14:textId="77777777" w:rsidTr="0041108E">
        <w:tc>
          <w:tcPr>
            <w:tcW w:w="3484" w:type="dxa"/>
          </w:tcPr>
          <w:p w14:paraId="0F9AA960" w14:textId="77777777" w:rsidR="009B6D90" w:rsidRPr="00D45239" w:rsidRDefault="009B6D90"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Name and Address </w:t>
            </w:r>
            <w:r w:rsidR="00E6033A" w:rsidRPr="00D45239">
              <w:rPr>
                <w:rFonts w:asciiTheme="minorHAnsi" w:hAnsiTheme="minorHAnsi" w:cstheme="minorHAnsi"/>
                <w:sz w:val="22"/>
                <w:szCs w:val="22"/>
              </w:rPr>
              <w:t>for Communication, seeking clarifications &amp; submission of Proposal</w:t>
            </w:r>
          </w:p>
        </w:tc>
        <w:tc>
          <w:tcPr>
            <w:tcW w:w="6406" w:type="dxa"/>
          </w:tcPr>
          <w:p w14:paraId="3B608C96" w14:textId="77777777" w:rsidR="0058021F" w:rsidRPr="00D45239" w:rsidRDefault="00E6033A"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Name: </w:t>
            </w:r>
            <w:r w:rsidR="009E62E7" w:rsidRPr="00D45239">
              <w:rPr>
                <w:rFonts w:asciiTheme="minorHAnsi" w:hAnsiTheme="minorHAnsi" w:cstheme="minorHAnsi"/>
                <w:sz w:val="22"/>
                <w:szCs w:val="22"/>
              </w:rPr>
              <w:t>Krishna Prajapati</w:t>
            </w:r>
          </w:p>
          <w:p w14:paraId="01FE1FA0" w14:textId="77777777" w:rsidR="0058021F" w:rsidRPr="00D45239" w:rsidRDefault="0058021F"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Email: </w:t>
            </w:r>
            <w:r w:rsidR="009E62E7" w:rsidRPr="00D45239">
              <w:rPr>
                <w:rFonts w:asciiTheme="minorHAnsi" w:hAnsiTheme="minorHAnsi" w:cstheme="minorHAnsi"/>
                <w:sz w:val="22"/>
                <w:szCs w:val="22"/>
              </w:rPr>
              <w:t>Krishna.prajapati</w:t>
            </w:r>
            <w:r w:rsidR="00AC410C" w:rsidRPr="00D45239">
              <w:rPr>
                <w:rFonts w:asciiTheme="minorHAnsi" w:hAnsiTheme="minorHAnsi" w:cstheme="minorHAnsi"/>
                <w:sz w:val="22"/>
                <w:szCs w:val="22"/>
              </w:rPr>
              <w:t>@sbicaps.com</w:t>
            </w:r>
          </w:p>
          <w:p w14:paraId="0D0FFB65" w14:textId="77777777" w:rsidR="00E6033A" w:rsidRPr="00D45239" w:rsidRDefault="00E6033A"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Address: SBI Capital Markets,</w:t>
            </w:r>
          </w:p>
          <w:p w14:paraId="392C02FF" w14:textId="77777777" w:rsidR="00E6033A" w:rsidRPr="00D45239" w:rsidRDefault="00E6033A"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 xml:space="preserve">202, Maker Tower E, </w:t>
            </w:r>
          </w:p>
          <w:p w14:paraId="687BCF09" w14:textId="77777777" w:rsidR="00E6033A" w:rsidRPr="00D45239" w:rsidRDefault="00E6033A" w:rsidP="00502A7C">
            <w:pPr>
              <w:spacing w:before="120" w:after="120"/>
              <w:ind w:right="1053"/>
              <w:jc w:val="both"/>
              <w:rPr>
                <w:rFonts w:asciiTheme="minorHAnsi" w:hAnsiTheme="minorHAnsi" w:cstheme="minorHAnsi"/>
                <w:sz w:val="22"/>
                <w:szCs w:val="22"/>
              </w:rPr>
            </w:pPr>
            <w:r w:rsidRPr="00D45239">
              <w:rPr>
                <w:rFonts w:asciiTheme="minorHAnsi" w:hAnsiTheme="minorHAnsi" w:cstheme="minorHAnsi"/>
                <w:sz w:val="22"/>
                <w:szCs w:val="22"/>
              </w:rPr>
              <w:t>Cuffe Parade, Mumbai 400 005</w:t>
            </w:r>
          </w:p>
        </w:tc>
      </w:tr>
    </w:tbl>
    <w:p w14:paraId="6C1F6D44" w14:textId="77777777" w:rsidR="00F33C57" w:rsidRPr="00D45239" w:rsidRDefault="00F33C57" w:rsidP="00502A7C">
      <w:pPr>
        <w:pStyle w:val="BodyText"/>
        <w:spacing w:before="100" w:beforeAutospacing="1" w:after="100" w:afterAutospacing="1"/>
        <w:ind w:right="1053"/>
        <w:jc w:val="both"/>
        <w:rPr>
          <w:rFonts w:asciiTheme="minorHAnsi" w:hAnsiTheme="minorHAnsi" w:cstheme="minorHAnsi"/>
          <w:sz w:val="22"/>
          <w:szCs w:val="22"/>
        </w:rPr>
      </w:pPr>
      <w:r w:rsidRPr="00D45239">
        <w:rPr>
          <w:rFonts w:asciiTheme="minorHAnsi" w:hAnsiTheme="minorHAnsi" w:cstheme="minorHAnsi"/>
          <w:sz w:val="22"/>
          <w:szCs w:val="22"/>
        </w:rPr>
        <w:t>Interested parties are expected to adhere to these timelines. However, SBICPAS reserves the right to change the aforementioned timelines. No clarification will be entertained post the timelines specified in the table above (Last date of queries).All dates and timing specified above are non-negotiable and there will be no extensions provided.</w:t>
      </w:r>
    </w:p>
    <w:p w14:paraId="00C0AAC5" w14:textId="708CF706" w:rsidR="006A2140" w:rsidRPr="005872F5" w:rsidRDefault="00E52406" w:rsidP="00502A7C">
      <w:pPr>
        <w:ind w:right="1053"/>
        <w:rPr>
          <w:rFonts w:asciiTheme="minorHAnsi" w:hAnsiTheme="minorHAnsi" w:cstheme="minorHAnsi"/>
          <w:b/>
          <w:bCs/>
          <w:sz w:val="22"/>
          <w:szCs w:val="22"/>
        </w:rPr>
      </w:pPr>
      <w:r w:rsidRPr="00D45239">
        <w:rPr>
          <w:rFonts w:asciiTheme="minorHAnsi" w:hAnsiTheme="minorHAnsi" w:cstheme="minorHAnsi"/>
          <w:sz w:val="22"/>
          <w:szCs w:val="22"/>
        </w:rPr>
        <w:br w:type="page"/>
      </w:r>
      <w:bookmarkStart w:id="2" w:name="_Toc101876538"/>
      <w:r w:rsidR="00AD5B32" w:rsidRPr="005872F5">
        <w:rPr>
          <w:rFonts w:asciiTheme="minorHAnsi" w:hAnsiTheme="minorHAnsi" w:cstheme="minorHAnsi"/>
          <w:b/>
          <w:bCs/>
          <w:sz w:val="22"/>
          <w:szCs w:val="22"/>
        </w:rPr>
        <w:lastRenderedPageBreak/>
        <w:t>Introduction</w:t>
      </w:r>
      <w:bookmarkEnd w:id="2"/>
    </w:p>
    <w:p w14:paraId="7A640AA0" w14:textId="77777777" w:rsidR="00BC6FD6" w:rsidRPr="00D45239" w:rsidRDefault="00BC6FD6" w:rsidP="00993C95">
      <w:pPr>
        <w:pStyle w:val="ListParagraph"/>
        <w:ind w:left="142" w:right="1053"/>
        <w:jc w:val="both"/>
        <w:rPr>
          <w:rFonts w:asciiTheme="minorHAnsi" w:hAnsiTheme="minorHAnsi" w:cstheme="minorHAnsi"/>
          <w:sz w:val="22"/>
          <w:szCs w:val="22"/>
        </w:rPr>
      </w:pPr>
      <w:r w:rsidRPr="00D45239">
        <w:rPr>
          <w:rFonts w:asciiTheme="minorHAnsi" w:hAnsiTheme="minorHAnsi" w:cstheme="minorHAnsi"/>
          <w:sz w:val="22"/>
          <w:szCs w:val="22"/>
        </w:rPr>
        <w:t xml:space="preserve">SBI Capital Markets Ltd. (SBICAP) is India’s largest domestic Investment </w:t>
      </w:r>
      <w:r w:rsidR="00E30384" w:rsidRPr="00D45239">
        <w:rPr>
          <w:rFonts w:asciiTheme="minorHAnsi" w:hAnsiTheme="minorHAnsi" w:cstheme="minorHAnsi"/>
          <w:sz w:val="22"/>
          <w:szCs w:val="22"/>
        </w:rPr>
        <w:t>SBICAP</w:t>
      </w:r>
      <w:r w:rsidRPr="00D45239">
        <w:rPr>
          <w:rFonts w:asciiTheme="minorHAnsi" w:hAnsiTheme="minorHAnsi" w:cstheme="minorHAnsi"/>
          <w:sz w:val="22"/>
          <w:szCs w:val="22"/>
        </w:rPr>
        <w:t xml:space="preserve">, offering the entire gamut of investment </w:t>
      </w:r>
      <w:r w:rsidR="00DF7C72" w:rsidRPr="00D45239">
        <w:rPr>
          <w:rFonts w:asciiTheme="minorHAnsi" w:hAnsiTheme="minorHAnsi" w:cstheme="minorHAnsi"/>
          <w:sz w:val="22"/>
          <w:szCs w:val="22"/>
        </w:rPr>
        <w:t>of</w:t>
      </w:r>
      <w:r w:rsidRPr="00D45239">
        <w:rPr>
          <w:rFonts w:asciiTheme="minorHAnsi" w:hAnsiTheme="minorHAnsi" w:cstheme="minorHAnsi"/>
          <w:sz w:val="22"/>
          <w:szCs w:val="22"/>
        </w:rPr>
        <w:t xml:space="preserve"> corporate advisory services. These services encompass Project Advisory and Loan Syndication, Structured Debt Placement, Capital Markets, Mergers &amp; Acquisitions, Private Equity and Stressed Assets Resolution.</w:t>
      </w:r>
    </w:p>
    <w:p w14:paraId="6AF88BC4" w14:textId="77777777" w:rsidR="00BC6FD6" w:rsidRPr="00D45239" w:rsidRDefault="00BC6FD6" w:rsidP="00993C95">
      <w:pPr>
        <w:pStyle w:val="ListParagraph"/>
        <w:ind w:left="142" w:right="1053"/>
        <w:jc w:val="both"/>
        <w:rPr>
          <w:rFonts w:asciiTheme="minorHAnsi" w:hAnsiTheme="minorHAnsi" w:cstheme="minorHAnsi"/>
          <w:sz w:val="22"/>
          <w:szCs w:val="22"/>
        </w:rPr>
      </w:pPr>
    </w:p>
    <w:p w14:paraId="2CAB89AF" w14:textId="02B6BFDC" w:rsidR="006770E9" w:rsidRPr="00993C95" w:rsidRDefault="00BC6FD6" w:rsidP="00993C95">
      <w:pPr>
        <w:pStyle w:val="ListParagraph"/>
        <w:ind w:left="142" w:right="1053"/>
        <w:jc w:val="both"/>
        <w:rPr>
          <w:rFonts w:asciiTheme="minorHAnsi" w:hAnsiTheme="minorHAnsi" w:cstheme="minorHAnsi"/>
          <w:sz w:val="22"/>
          <w:szCs w:val="22"/>
        </w:rPr>
      </w:pPr>
      <w:r w:rsidRPr="00D45239">
        <w:rPr>
          <w:rFonts w:asciiTheme="minorHAnsi" w:hAnsiTheme="minorHAnsi" w:cstheme="minorHAnsi"/>
          <w:sz w:val="22"/>
          <w:szCs w:val="22"/>
        </w:rPr>
        <w:t>We are a complete solutions provider offering diversified financial advisory and investment services, innovative ideas and unparalleled execution to our client base across all stages of the business cycle. Our services range from venture capital advisory, project advisory, buy and sell-side advisory, accessing financial markets to raise capital and even restructuring advisory in their turn-around phases.</w:t>
      </w:r>
    </w:p>
    <w:p w14:paraId="63913FFA" w14:textId="558F9151" w:rsidR="005750BB" w:rsidRPr="00D45239" w:rsidRDefault="007A62C5" w:rsidP="00502A7C">
      <w:pPr>
        <w:pStyle w:val="BodyText"/>
        <w:ind w:left="160" w:right="1053"/>
        <w:jc w:val="both"/>
        <w:rPr>
          <w:rFonts w:asciiTheme="minorHAnsi" w:hAnsiTheme="minorHAnsi" w:cstheme="minorHAnsi"/>
          <w:sz w:val="22"/>
          <w:szCs w:val="22"/>
        </w:rPr>
      </w:pPr>
      <w:r w:rsidRPr="00D45239">
        <w:rPr>
          <w:rFonts w:asciiTheme="minorHAnsi" w:hAnsiTheme="minorHAnsi" w:cstheme="minorHAnsi"/>
          <w:sz w:val="22"/>
          <w:szCs w:val="22"/>
        </w:rPr>
        <w:t>The purpose of this d</w:t>
      </w:r>
      <w:r w:rsidR="00C95666" w:rsidRPr="00D45239">
        <w:rPr>
          <w:rFonts w:asciiTheme="minorHAnsi" w:hAnsiTheme="minorHAnsi" w:cstheme="minorHAnsi"/>
          <w:sz w:val="22"/>
          <w:szCs w:val="22"/>
        </w:rPr>
        <w:t xml:space="preserve">ocument is to invite a proposal </w:t>
      </w:r>
      <w:r w:rsidR="00751855" w:rsidRPr="00D45239">
        <w:rPr>
          <w:rFonts w:asciiTheme="minorHAnsi" w:hAnsiTheme="minorHAnsi" w:cstheme="minorHAnsi"/>
          <w:sz w:val="22"/>
          <w:szCs w:val="22"/>
        </w:rPr>
        <w:t>for</w:t>
      </w:r>
      <w:r w:rsidR="005750BB" w:rsidRPr="00D45239">
        <w:rPr>
          <w:rFonts w:asciiTheme="minorHAnsi" w:hAnsiTheme="minorHAnsi" w:cstheme="minorHAnsi"/>
          <w:sz w:val="22"/>
          <w:szCs w:val="22"/>
        </w:rPr>
        <w:t xml:space="preserve"> (Technical and Commercial Bids) from competent vendors for the annual maintenance contract for our CISCO Switches and Routers as per requirements/ specifications, terms and conditions and scope defined in this document.</w:t>
      </w:r>
    </w:p>
    <w:p w14:paraId="3A79C646" w14:textId="069F7E7C" w:rsidR="005750BB" w:rsidRPr="00D45239" w:rsidRDefault="005750BB" w:rsidP="005750BB">
      <w:pPr>
        <w:pStyle w:val="Heading1"/>
        <w:numPr>
          <w:ilvl w:val="0"/>
          <w:numId w:val="15"/>
        </w:numPr>
        <w:tabs>
          <w:tab w:val="left" w:pos="901"/>
        </w:tabs>
        <w:ind w:left="900" w:hanging="720"/>
        <w:rPr>
          <w:rFonts w:asciiTheme="minorHAnsi" w:hAnsiTheme="minorHAnsi" w:cstheme="minorHAnsi"/>
          <w:sz w:val="22"/>
          <w:szCs w:val="22"/>
        </w:rPr>
      </w:pPr>
      <w:bookmarkStart w:id="3" w:name="_Toc101792624"/>
      <w:bookmarkStart w:id="4" w:name="_Toc101876539"/>
      <w:r w:rsidRPr="00D45239">
        <w:rPr>
          <w:rFonts w:asciiTheme="minorHAnsi" w:hAnsiTheme="minorHAnsi" w:cstheme="minorHAnsi"/>
          <w:color w:val="20798E"/>
          <w:sz w:val="22"/>
          <w:szCs w:val="22"/>
        </w:rPr>
        <w:t>Scope of Work &amp;</w:t>
      </w:r>
      <w:r w:rsidRPr="00D45239">
        <w:rPr>
          <w:rFonts w:asciiTheme="minorHAnsi" w:hAnsiTheme="minorHAnsi" w:cstheme="minorHAnsi"/>
          <w:color w:val="20798E"/>
          <w:spacing w:val="-14"/>
          <w:sz w:val="22"/>
          <w:szCs w:val="22"/>
        </w:rPr>
        <w:t xml:space="preserve"> </w:t>
      </w:r>
      <w:r w:rsidRPr="00D45239">
        <w:rPr>
          <w:rFonts w:asciiTheme="minorHAnsi" w:hAnsiTheme="minorHAnsi" w:cstheme="minorHAnsi"/>
          <w:color w:val="20798E"/>
          <w:sz w:val="22"/>
          <w:szCs w:val="22"/>
        </w:rPr>
        <w:t>Deliverables</w:t>
      </w:r>
      <w:bookmarkEnd w:id="3"/>
      <w:bookmarkEnd w:id="4"/>
    </w:p>
    <w:p w14:paraId="6CB83A40" w14:textId="77777777" w:rsidR="005750BB" w:rsidRPr="00D45239" w:rsidRDefault="005750BB" w:rsidP="005750BB">
      <w:pPr>
        <w:pStyle w:val="BodyText"/>
        <w:rPr>
          <w:rFonts w:asciiTheme="minorHAnsi" w:hAnsiTheme="minorHAnsi" w:cstheme="minorHAnsi"/>
          <w:b/>
          <w:sz w:val="22"/>
          <w:szCs w:val="22"/>
        </w:rPr>
      </w:pPr>
    </w:p>
    <w:p w14:paraId="760C8C9D" w14:textId="77777777" w:rsidR="00502A7C" w:rsidRDefault="005750BB" w:rsidP="005750BB">
      <w:pPr>
        <w:pStyle w:val="ListParagraph"/>
        <w:widowControl w:val="0"/>
        <w:numPr>
          <w:ilvl w:val="1"/>
          <w:numId w:val="15"/>
        </w:numPr>
        <w:tabs>
          <w:tab w:val="left" w:pos="880"/>
          <w:tab w:val="left" w:pos="881"/>
        </w:tabs>
        <w:autoSpaceDE w:val="0"/>
        <w:autoSpaceDN w:val="0"/>
        <w:spacing w:after="0" w:line="240" w:lineRule="auto"/>
        <w:contextualSpacing w:val="0"/>
        <w:rPr>
          <w:rFonts w:asciiTheme="minorHAnsi" w:hAnsiTheme="minorHAnsi" w:cstheme="minorHAnsi"/>
          <w:sz w:val="22"/>
          <w:szCs w:val="22"/>
        </w:rPr>
      </w:pPr>
      <w:r w:rsidRPr="00D45239">
        <w:rPr>
          <w:rFonts w:asciiTheme="minorHAnsi" w:hAnsiTheme="minorHAnsi" w:cstheme="minorHAnsi"/>
          <w:sz w:val="22"/>
          <w:szCs w:val="22"/>
        </w:rPr>
        <w:t>The Scope of Work comprises</w:t>
      </w:r>
      <w:r w:rsidRPr="00D45239">
        <w:rPr>
          <w:rFonts w:asciiTheme="minorHAnsi" w:hAnsiTheme="minorHAnsi" w:cstheme="minorHAnsi"/>
          <w:spacing w:val="-7"/>
          <w:sz w:val="22"/>
          <w:szCs w:val="22"/>
        </w:rPr>
        <w:t xml:space="preserve"> </w:t>
      </w:r>
      <w:r w:rsidRPr="00D45239">
        <w:rPr>
          <w:rFonts w:asciiTheme="minorHAnsi" w:hAnsiTheme="minorHAnsi" w:cstheme="minorHAnsi"/>
          <w:sz w:val="22"/>
          <w:szCs w:val="22"/>
        </w:rPr>
        <w:t xml:space="preserve">of comprehensive AMC for all hardware items, support </w:t>
      </w:r>
    </w:p>
    <w:p w14:paraId="729FACBF" w14:textId="660F5A6A" w:rsidR="005750BB" w:rsidRPr="00D45239" w:rsidRDefault="005750BB" w:rsidP="00502A7C">
      <w:pPr>
        <w:pStyle w:val="ListParagraph"/>
        <w:widowControl w:val="0"/>
        <w:tabs>
          <w:tab w:val="left" w:pos="880"/>
          <w:tab w:val="left" w:pos="881"/>
        </w:tabs>
        <w:autoSpaceDE w:val="0"/>
        <w:autoSpaceDN w:val="0"/>
        <w:spacing w:after="0" w:line="240" w:lineRule="auto"/>
        <w:ind w:left="879" w:right="1195"/>
        <w:contextualSpacing w:val="0"/>
        <w:rPr>
          <w:rFonts w:asciiTheme="minorHAnsi" w:hAnsiTheme="minorHAnsi" w:cstheme="minorHAnsi"/>
          <w:sz w:val="22"/>
          <w:szCs w:val="22"/>
        </w:rPr>
      </w:pPr>
      <w:r w:rsidRPr="00D45239">
        <w:rPr>
          <w:rFonts w:asciiTheme="minorHAnsi" w:hAnsiTheme="minorHAnsi" w:cstheme="minorHAnsi"/>
          <w:sz w:val="22"/>
          <w:szCs w:val="22"/>
        </w:rPr>
        <w:t>and maintenance (L2-L3) for the period of 2 years.</w:t>
      </w:r>
    </w:p>
    <w:p w14:paraId="72B31332" w14:textId="77777777" w:rsidR="005750BB" w:rsidRPr="00D45239" w:rsidRDefault="005750BB" w:rsidP="005750BB">
      <w:pPr>
        <w:pStyle w:val="ListParagraph"/>
        <w:widowControl w:val="0"/>
        <w:numPr>
          <w:ilvl w:val="2"/>
          <w:numId w:val="15"/>
        </w:numPr>
        <w:tabs>
          <w:tab w:val="left" w:pos="1601"/>
        </w:tabs>
        <w:autoSpaceDE w:val="0"/>
        <w:autoSpaceDN w:val="0"/>
        <w:spacing w:after="0" w:line="240" w:lineRule="auto"/>
        <w:ind w:hanging="360"/>
        <w:contextualSpacing w:val="0"/>
        <w:rPr>
          <w:rFonts w:asciiTheme="minorHAnsi" w:hAnsiTheme="minorHAnsi" w:cstheme="minorHAnsi"/>
          <w:sz w:val="22"/>
          <w:szCs w:val="22"/>
        </w:rPr>
      </w:pPr>
      <w:r w:rsidRPr="00D45239">
        <w:rPr>
          <w:rFonts w:asciiTheme="minorHAnsi" w:hAnsiTheme="minorHAnsi" w:cstheme="minorHAnsi"/>
          <w:sz w:val="22"/>
          <w:szCs w:val="22"/>
        </w:rPr>
        <w:t xml:space="preserve"> The system is comprising</w:t>
      </w:r>
      <w:r w:rsidRPr="00D45239">
        <w:rPr>
          <w:rFonts w:asciiTheme="minorHAnsi" w:hAnsiTheme="minorHAnsi" w:cstheme="minorHAnsi"/>
          <w:spacing w:val="-14"/>
          <w:sz w:val="22"/>
          <w:szCs w:val="22"/>
        </w:rPr>
        <w:t xml:space="preserve"> </w:t>
      </w:r>
      <w:r w:rsidRPr="00D45239">
        <w:rPr>
          <w:rFonts w:asciiTheme="minorHAnsi" w:hAnsiTheme="minorHAnsi" w:cstheme="minorHAnsi"/>
          <w:sz w:val="22"/>
          <w:szCs w:val="22"/>
        </w:rPr>
        <w:t>of</w:t>
      </w:r>
    </w:p>
    <w:p w14:paraId="5AF45016" w14:textId="77777777" w:rsidR="005750BB" w:rsidRPr="00D45239" w:rsidRDefault="005750BB" w:rsidP="005750BB">
      <w:pPr>
        <w:pStyle w:val="ListParagraph"/>
        <w:widowControl w:val="0"/>
        <w:numPr>
          <w:ilvl w:val="3"/>
          <w:numId w:val="16"/>
        </w:numPr>
        <w:tabs>
          <w:tab w:val="left" w:pos="2320"/>
          <w:tab w:val="left" w:pos="2321"/>
        </w:tabs>
        <w:autoSpaceDE w:val="0"/>
        <w:autoSpaceDN w:val="0"/>
        <w:spacing w:after="0" w:line="240" w:lineRule="auto"/>
        <w:contextualSpacing w:val="0"/>
        <w:rPr>
          <w:rFonts w:asciiTheme="minorHAnsi" w:hAnsiTheme="minorHAnsi" w:cstheme="minorHAnsi"/>
          <w:sz w:val="22"/>
          <w:szCs w:val="22"/>
        </w:rPr>
      </w:pPr>
      <w:r w:rsidRPr="00D45239">
        <w:rPr>
          <w:rFonts w:asciiTheme="minorHAnsi" w:hAnsiTheme="minorHAnsi" w:cstheme="minorHAnsi"/>
          <w:sz w:val="22"/>
          <w:szCs w:val="22"/>
        </w:rPr>
        <w:t>Cisco 3750 Core Switches and Cisco 2960 PoE and Non PoE Switches</w:t>
      </w:r>
    </w:p>
    <w:p w14:paraId="69B13D9F" w14:textId="77777777" w:rsidR="005750BB" w:rsidRPr="00D45239" w:rsidRDefault="005750BB" w:rsidP="005750BB">
      <w:pPr>
        <w:pStyle w:val="ListParagraph"/>
        <w:widowControl w:val="0"/>
        <w:numPr>
          <w:ilvl w:val="3"/>
          <w:numId w:val="16"/>
        </w:numPr>
        <w:tabs>
          <w:tab w:val="left" w:pos="2320"/>
          <w:tab w:val="left" w:pos="2321"/>
        </w:tabs>
        <w:autoSpaceDE w:val="0"/>
        <w:autoSpaceDN w:val="0"/>
        <w:spacing w:after="0" w:line="240" w:lineRule="auto"/>
        <w:contextualSpacing w:val="0"/>
        <w:rPr>
          <w:rFonts w:asciiTheme="minorHAnsi" w:hAnsiTheme="minorHAnsi" w:cstheme="minorHAnsi"/>
          <w:sz w:val="22"/>
          <w:szCs w:val="22"/>
        </w:rPr>
      </w:pPr>
      <w:r w:rsidRPr="00D45239">
        <w:rPr>
          <w:rFonts w:asciiTheme="minorHAnsi" w:hAnsiTheme="minorHAnsi" w:cstheme="minorHAnsi"/>
          <w:sz w:val="22"/>
          <w:szCs w:val="22"/>
        </w:rPr>
        <w:t>Cisco 2900 Series Voice Routers</w:t>
      </w:r>
    </w:p>
    <w:p w14:paraId="4F95F09A" w14:textId="77777777" w:rsidR="005750BB" w:rsidRPr="00D45239" w:rsidRDefault="005750BB" w:rsidP="005750BB">
      <w:pPr>
        <w:pStyle w:val="ListParagraph"/>
        <w:widowControl w:val="0"/>
        <w:numPr>
          <w:ilvl w:val="3"/>
          <w:numId w:val="16"/>
        </w:numPr>
        <w:tabs>
          <w:tab w:val="left" w:pos="2320"/>
          <w:tab w:val="left" w:pos="2321"/>
        </w:tabs>
        <w:autoSpaceDE w:val="0"/>
        <w:autoSpaceDN w:val="0"/>
        <w:spacing w:after="0" w:line="240" w:lineRule="auto"/>
        <w:contextualSpacing w:val="0"/>
        <w:rPr>
          <w:rFonts w:asciiTheme="minorHAnsi" w:hAnsiTheme="minorHAnsi" w:cstheme="minorHAnsi"/>
          <w:sz w:val="22"/>
          <w:szCs w:val="22"/>
        </w:rPr>
      </w:pPr>
      <w:r w:rsidRPr="00D45239">
        <w:rPr>
          <w:rFonts w:asciiTheme="minorHAnsi" w:hAnsiTheme="minorHAnsi" w:cstheme="minorHAnsi"/>
          <w:sz w:val="22"/>
          <w:szCs w:val="22"/>
        </w:rPr>
        <w:t xml:space="preserve">All hardware inventory is enclosed separately </w:t>
      </w:r>
      <w:r w:rsidRPr="00D45239">
        <w:rPr>
          <w:rFonts w:asciiTheme="minorHAnsi" w:hAnsiTheme="minorHAnsi" w:cstheme="minorHAnsi"/>
          <w:b/>
          <w:bCs/>
          <w:sz w:val="22"/>
          <w:szCs w:val="22"/>
          <w:highlight w:val="yellow"/>
        </w:rPr>
        <w:t>(Annexure-G)</w:t>
      </w:r>
    </w:p>
    <w:p w14:paraId="463C16BE" w14:textId="77777777" w:rsidR="005750BB" w:rsidRPr="00D45239" w:rsidRDefault="005750BB" w:rsidP="00993C95">
      <w:pPr>
        <w:pStyle w:val="ListParagraph"/>
        <w:widowControl w:val="0"/>
        <w:tabs>
          <w:tab w:val="left" w:pos="880"/>
          <w:tab w:val="left" w:pos="881"/>
        </w:tabs>
        <w:autoSpaceDE w:val="0"/>
        <w:autoSpaceDN w:val="0"/>
        <w:spacing w:after="0" w:line="240" w:lineRule="auto"/>
        <w:ind w:left="879"/>
        <w:contextualSpacing w:val="0"/>
        <w:rPr>
          <w:rFonts w:asciiTheme="minorHAnsi" w:hAnsiTheme="minorHAnsi" w:cstheme="minorHAnsi"/>
          <w:sz w:val="22"/>
          <w:szCs w:val="22"/>
        </w:rPr>
      </w:pPr>
    </w:p>
    <w:p w14:paraId="0A4145DA" w14:textId="500EC935" w:rsidR="005750BB" w:rsidRDefault="005750BB" w:rsidP="00993C95">
      <w:pPr>
        <w:pStyle w:val="ListParagraph"/>
        <w:widowControl w:val="0"/>
        <w:numPr>
          <w:ilvl w:val="1"/>
          <w:numId w:val="15"/>
        </w:numPr>
        <w:tabs>
          <w:tab w:val="left" w:pos="880"/>
          <w:tab w:val="left" w:pos="881"/>
        </w:tabs>
        <w:autoSpaceDE w:val="0"/>
        <w:autoSpaceDN w:val="0"/>
        <w:spacing w:after="0" w:line="240" w:lineRule="auto"/>
        <w:ind w:right="911"/>
        <w:contextualSpacing w:val="0"/>
        <w:jc w:val="both"/>
        <w:rPr>
          <w:rFonts w:asciiTheme="minorHAnsi" w:hAnsiTheme="minorHAnsi" w:cstheme="minorHAnsi"/>
          <w:sz w:val="22"/>
          <w:szCs w:val="22"/>
        </w:rPr>
      </w:pPr>
      <w:r w:rsidRPr="00D45239">
        <w:rPr>
          <w:rFonts w:asciiTheme="minorHAnsi" w:hAnsiTheme="minorHAnsi" w:cstheme="minorHAnsi"/>
          <w:sz w:val="22"/>
          <w:szCs w:val="22"/>
        </w:rPr>
        <w:t>L2/L3 Management &amp; Support for all Switches, Routers and its Accessories, which broadly includes, all levels of configuration and change requests, troubleshooting, vulnerability fixing, backups, upgrades of OS/IOS, Software, optimal performance and uptime etc. The Vendor is required to provide L2/L3 support for Local Area Network including FIBRE connectivity, DR connectivity based on IPSec tunneling and MPLS connectivity/configurations of SBICAP.</w:t>
      </w:r>
    </w:p>
    <w:p w14:paraId="6249D03E" w14:textId="77777777" w:rsidR="00993C95" w:rsidRDefault="00993C95" w:rsidP="00993C95">
      <w:pPr>
        <w:pStyle w:val="ListParagraph"/>
        <w:widowControl w:val="0"/>
        <w:tabs>
          <w:tab w:val="left" w:pos="880"/>
          <w:tab w:val="left" w:pos="881"/>
        </w:tabs>
        <w:autoSpaceDE w:val="0"/>
        <w:autoSpaceDN w:val="0"/>
        <w:spacing w:after="0" w:line="240" w:lineRule="auto"/>
        <w:ind w:left="879" w:right="911"/>
        <w:contextualSpacing w:val="0"/>
        <w:jc w:val="both"/>
        <w:rPr>
          <w:rFonts w:asciiTheme="minorHAnsi" w:hAnsiTheme="minorHAnsi" w:cstheme="minorHAnsi"/>
          <w:sz w:val="22"/>
          <w:szCs w:val="22"/>
        </w:rPr>
      </w:pPr>
    </w:p>
    <w:p w14:paraId="052172F9" w14:textId="44C6C599" w:rsidR="005750BB" w:rsidRDefault="005750BB" w:rsidP="00993C95">
      <w:pPr>
        <w:pStyle w:val="ListParagraph"/>
        <w:widowControl w:val="0"/>
        <w:numPr>
          <w:ilvl w:val="1"/>
          <w:numId w:val="15"/>
        </w:numPr>
        <w:tabs>
          <w:tab w:val="left" w:pos="880"/>
          <w:tab w:val="left" w:pos="881"/>
        </w:tabs>
        <w:autoSpaceDE w:val="0"/>
        <w:autoSpaceDN w:val="0"/>
        <w:spacing w:after="0" w:line="240" w:lineRule="auto"/>
        <w:ind w:right="911"/>
        <w:contextualSpacing w:val="0"/>
        <w:jc w:val="both"/>
        <w:rPr>
          <w:rFonts w:asciiTheme="minorHAnsi" w:hAnsiTheme="minorHAnsi" w:cstheme="minorHAnsi"/>
          <w:sz w:val="22"/>
          <w:szCs w:val="22"/>
        </w:rPr>
      </w:pPr>
      <w:r w:rsidRPr="00993C95">
        <w:rPr>
          <w:rFonts w:asciiTheme="minorHAnsi" w:hAnsiTheme="minorHAnsi" w:cstheme="minorHAnsi"/>
          <w:sz w:val="22"/>
          <w:szCs w:val="22"/>
        </w:rPr>
        <w:t>The Selected vendor is required to provide onsite support as an when required at various SBICAP locations including Mumbai, New Delhi, Chennai, Ahmedabad, Kolkata, Hyderabad.</w:t>
      </w:r>
    </w:p>
    <w:p w14:paraId="189747B7" w14:textId="77777777" w:rsidR="00993C95" w:rsidRPr="00993C95" w:rsidRDefault="00993C95" w:rsidP="00993C95">
      <w:pPr>
        <w:widowControl w:val="0"/>
        <w:tabs>
          <w:tab w:val="left" w:pos="880"/>
          <w:tab w:val="left" w:pos="881"/>
        </w:tabs>
        <w:autoSpaceDE w:val="0"/>
        <w:autoSpaceDN w:val="0"/>
        <w:spacing w:after="0" w:line="240" w:lineRule="auto"/>
        <w:ind w:right="911"/>
        <w:jc w:val="both"/>
        <w:rPr>
          <w:rFonts w:asciiTheme="minorHAnsi" w:hAnsiTheme="minorHAnsi" w:cstheme="minorHAnsi"/>
          <w:sz w:val="22"/>
          <w:szCs w:val="22"/>
        </w:rPr>
      </w:pPr>
    </w:p>
    <w:p w14:paraId="2DF56A1C" w14:textId="430EFE66" w:rsidR="005750BB" w:rsidRDefault="005750BB" w:rsidP="00993C95">
      <w:pPr>
        <w:pStyle w:val="ListParagraph"/>
        <w:widowControl w:val="0"/>
        <w:numPr>
          <w:ilvl w:val="1"/>
          <w:numId w:val="15"/>
        </w:numPr>
        <w:tabs>
          <w:tab w:val="left" w:pos="880"/>
          <w:tab w:val="left" w:pos="881"/>
        </w:tabs>
        <w:autoSpaceDE w:val="0"/>
        <w:autoSpaceDN w:val="0"/>
        <w:spacing w:after="0" w:line="240" w:lineRule="auto"/>
        <w:ind w:right="911"/>
        <w:contextualSpacing w:val="0"/>
        <w:jc w:val="both"/>
        <w:rPr>
          <w:rFonts w:asciiTheme="minorHAnsi" w:hAnsiTheme="minorHAnsi" w:cstheme="minorHAnsi"/>
          <w:sz w:val="22"/>
          <w:szCs w:val="22"/>
        </w:rPr>
      </w:pPr>
      <w:r w:rsidRPr="00993C95">
        <w:rPr>
          <w:rFonts w:asciiTheme="minorHAnsi" w:hAnsiTheme="minorHAnsi" w:cstheme="minorHAnsi"/>
          <w:sz w:val="22"/>
          <w:szCs w:val="22"/>
        </w:rPr>
        <w:t>Selected vendor is also required to implement vulnerability fixes for all contracted hardware and software as and when required by SBICAP. At present SBICAP is conducting quarterly audits.</w:t>
      </w:r>
    </w:p>
    <w:p w14:paraId="3142678C" w14:textId="77777777" w:rsidR="00993C95" w:rsidRPr="00993C95" w:rsidRDefault="00993C95" w:rsidP="00993C95">
      <w:pPr>
        <w:widowControl w:val="0"/>
        <w:tabs>
          <w:tab w:val="left" w:pos="880"/>
          <w:tab w:val="left" w:pos="881"/>
        </w:tabs>
        <w:autoSpaceDE w:val="0"/>
        <w:autoSpaceDN w:val="0"/>
        <w:spacing w:after="0" w:line="240" w:lineRule="auto"/>
        <w:ind w:right="911"/>
        <w:jc w:val="both"/>
        <w:rPr>
          <w:rFonts w:asciiTheme="minorHAnsi" w:hAnsiTheme="minorHAnsi" w:cstheme="minorHAnsi"/>
          <w:sz w:val="22"/>
          <w:szCs w:val="22"/>
        </w:rPr>
      </w:pPr>
    </w:p>
    <w:p w14:paraId="3AF492F5" w14:textId="5F08EBDB" w:rsidR="005750BB" w:rsidRDefault="005750BB" w:rsidP="00993C95">
      <w:pPr>
        <w:pStyle w:val="ListParagraph"/>
        <w:widowControl w:val="0"/>
        <w:numPr>
          <w:ilvl w:val="1"/>
          <w:numId w:val="15"/>
        </w:numPr>
        <w:tabs>
          <w:tab w:val="left" w:pos="881"/>
        </w:tabs>
        <w:autoSpaceDE w:val="0"/>
        <w:autoSpaceDN w:val="0"/>
        <w:spacing w:after="0" w:line="240" w:lineRule="auto"/>
        <w:ind w:right="911" w:hanging="357"/>
        <w:contextualSpacing w:val="0"/>
        <w:jc w:val="both"/>
        <w:rPr>
          <w:rFonts w:asciiTheme="minorHAnsi" w:hAnsiTheme="minorHAnsi" w:cstheme="minorHAnsi"/>
          <w:sz w:val="22"/>
          <w:szCs w:val="22"/>
        </w:rPr>
      </w:pPr>
      <w:r w:rsidRPr="00D45239">
        <w:rPr>
          <w:rFonts w:asciiTheme="minorHAnsi" w:hAnsiTheme="minorHAnsi" w:cstheme="minorHAnsi"/>
          <w:sz w:val="22"/>
          <w:szCs w:val="22"/>
        </w:rPr>
        <w:t xml:space="preserve">The bidder is required to provide OEM back-to-back warranty for all the hardware wherever. In case back-to-back OEM warranty is declared end of support, the bidder is required to provide Vendors comprehensive warranty for hardware and software. </w:t>
      </w:r>
    </w:p>
    <w:p w14:paraId="744D145C" w14:textId="77777777" w:rsidR="00993C95" w:rsidRPr="00993C95" w:rsidRDefault="00993C95" w:rsidP="00993C95">
      <w:pPr>
        <w:widowControl w:val="0"/>
        <w:tabs>
          <w:tab w:val="left" w:pos="881"/>
        </w:tabs>
        <w:autoSpaceDE w:val="0"/>
        <w:autoSpaceDN w:val="0"/>
        <w:spacing w:after="0" w:line="240" w:lineRule="auto"/>
        <w:ind w:right="911"/>
        <w:jc w:val="both"/>
        <w:rPr>
          <w:rFonts w:asciiTheme="minorHAnsi" w:hAnsiTheme="minorHAnsi" w:cstheme="minorHAnsi"/>
          <w:sz w:val="22"/>
          <w:szCs w:val="22"/>
        </w:rPr>
      </w:pPr>
    </w:p>
    <w:p w14:paraId="53B6923A" w14:textId="423E5BE0" w:rsidR="005750BB" w:rsidRDefault="005750BB" w:rsidP="00993C95">
      <w:pPr>
        <w:pStyle w:val="ListParagraph"/>
        <w:widowControl w:val="0"/>
        <w:numPr>
          <w:ilvl w:val="1"/>
          <w:numId w:val="15"/>
        </w:numPr>
        <w:tabs>
          <w:tab w:val="left" w:pos="881"/>
        </w:tabs>
        <w:autoSpaceDE w:val="0"/>
        <w:autoSpaceDN w:val="0"/>
        <w:spacing w:after="0" w:line="240" w:lineRule="auto"/>
        <w:ind w:right="911" w:hanging="357"/>
        <w:contextualSpacing w:val="0"/>
        <w:jc w:val="both"/>
        <w:rPr>
          <w:rFonts w:asciiTheme="minorHAnsi" w:hAnsiTheme="minorHAnsi" w:cstheme="minorHAnsi"/>
          <w:sz w:val="22"/>
          <w:szCs w:val="22"/>
        </w:rPr>
      </w:pPr>
      <w:r w:rsidRPr="00D45239">
        <w:rPr>
          <w:rFonts w:asciiTheme="minorHAnsi" w:hAnsiTheme="minorHAnsi" w:cstheme="minorHAnsi"/>
          <w:sz w:val="22"/>
          <w:szCs w:val="22"/>
        </w:rPr>
        <w:t xml:space="preserve">In case of replacement of hardware, the selected </w:t>
      </w:r>
      <w:del w:id="5" w:author="Jordan Dias" w:date="2017-02-16T11:56:00Z">
        <w:r w:rsidRPr="00D45239" w:rsidDel="009E61EF">
          <w:rPr>
            <w:rFonts w:asciiTheme="minorHAnsi" w:hAnsiTheme="minorHAnsi" w:cstheme="minorHAnsi"/>
            <w:sz w:val="22"/>
            <w:szCs w:val="22"/>
          </w:rPr>
          <w:delText xml:space="preserve"> </w:delText>
        </w:r>
      </w:del>
      <w:r w:rsidRPr="00D45239">
        <w:rPr>
          <w:rFonts w:asciiTheme="minorHAnsi" w:hAnsiTheme="minorHAnsi" w:cstheme="minorHAnsi"/>
          <w:sz w:val="22"/>
          <w:szCs w:val="22"/>
        </w:rPr>
        <w:t>vendor needs to replace the equipment / part with working or equivalent hardware which is of the same or higher configuration compatible to the new architecture and of the same brand as that the of old equipment being replaced.</w:t>
      </w:r>
    </w:p>
    <w:p w14:paraId="6D578035" w14:textId="77777777" w:rsidR="00993C95" w:rsidRPr="00993C95" w:rsidRDefault="00993C95" w:rsidP="00993C95">
      <w:pPr>
        <w:widowControl w:val="0"/>
        <w:tabs>
          <w:tab w:val="left" w:pos="881"/>
        </w:tabs>
        <w:autoSpaceDE w:val="0"/>
        <w:autoSpaceDN w:val="0"/>
        <w:spacing w:after="0" w:line="240" w:lineRule="auto"/>
        <w:ind w:right="911"/>
        <w:jc w:val="both"/>
        <w:rPr>
          <w:rFonts w:asciiTheme="minorHAnsi" w:hAnsiTheme="minorHAnsi" w:cstheme="minorHAnsi"/>
          <w:sz w:val="22"/>
          <w:szCs w:val="22"/>
        </w:rPr>
      </w:pPr>
    </w:p>
    <w:p w14:paraId="1E149104" w14:textId="3160FA25" w:rsidR="005750BB" w:rsidRDefault="005750BB" w:rsidP="00993C95">
      <w:pPr>
        <w:pStyle w:val="ListParagraph"/>
        <w:widowControl w:val="0"/>
        <w:numPr>
          <w:ilvl w:val="1"/>
          <w:numId w:val="15"/>
        </w:numPr>
        <w:tabs>
          <w:tab w:val="left" w:pos="881"/>
        </w:tabs>
        <w:autoSpaceDE w:val="0"/>
        <w:autoSpaceDN w:val="0"/>
        <w:spacing w:after="0" w:line="240" w:lineRule="auto"/>
        <w:ind w:right="911"/>
        <w:contextualSpacing w:val="0"/>
        <w:jc w:val="both"/>
        <w:rPr>
          <w:rFonts w:asciiTheme="minorHAnsi" w:hAnsiTheme="minorHAnsi" w:cstheme="minorHAnsi"/>
          <w:sz w:val="22"/>
          <w:szCs w:val="22"/>
        </w:rPr>
      </w:pPr>
      <w:r w:rsidRPr="00D45239">
        <w:rPr>
          <w:rFonts w:asciiTheme="minorHAnsi" w:hAnsiTheme="minorHAnsi" w:cstheme="minorHAnsi"/>
          <w:sz w:val="22"/>
          <w:szCs w:val="22"/>
        </w:rPr>
        <w:t>Any logistics charges, entry permits, taxes etc. need to be part of the commercial</w:t>
      </w:r>
      <w:r w:rsidRPr="00D45239">
        <w:rPr>
          <w:rFonts w:asciiTheme="minorHAnsi" w:hAnsiTheme="minorHAnsi" w:cstheme="minorHAnsi"/>
          <w:spacing w:val="-9"/>
          <w:sz w:val="22"/>
          <w:szCs w:val="22"/>
        </w:rPr>
        <w:t xml:space="preserve"> </w:t>
      </w:r>
      <w:r w:rsidRPr="00D45239">
        <w:rPr>
          <w:rFonts w:asciiTheme="minorHAnsi" w:hAnsiTheme="minorHAnsi" w:cstheme="minorHAnsi"/>
          <w:sz w:val="22"/>
          <w:szCs w:val="22"/>
        </w:rPr>
        <w:t>proposal.</w:t>
      </w:r>
    </w:p>
    <w:p w14:paraId="70691F87" w14:textId="77777777" w:rsidR="00993C95" w:rsidRPr="00993C95" w:rsidRDefault="00993C95" w:rsidP="00993C95">
      <w:pPr>
        <w:widowControl w:val="0"/>
        <w:tabs>
          <w:tab w:val="left" w:pos="881"/>
        </w:tabs>
        <w:autoSpaceDE w:val="0"/>
        <w:autoSpaceDN w:val="0"/>
        <w:spacing w:after="0" w:line="240" w:lineRule="auto"/>
        <w:ind w:right="911"/>
        <w:jc w:val="both"/>
        <w:rPr>
          <w:rFonts w:asciiTheme="minorHAnsi" w:hAnsiTheme="minorHAnsi" w:cstheme="minorHAnsi"/>
          <w:sz w:val="22"/>
          <w:szCs w:val="22"/>
        </w:rPr>
      </w:pPr>
    </w:p>
    <w:p w14:paraId="160C070B" w14:textId="0501F490" w:rsidR="005750BB" w:rsidRDefault="005750BB" w:rsidP="00993C95">
      <w:pPr>
        <w:pStyle w:val="ListParagraph"/>
        <w:widowControl w:val="0"/>
        <w:numPr>
          <w:ilvl w:val="1"/>
          <w:numId w:val="15"/>
        </w:numPr>
        <w:tabs>
          <w:tab w:val="left" w:pos="881"/>
        </w:tabs>
        <w:autoSpaceDE w:val="0"/>
        <w:autoSpaceDN w:val="0"/>
        <w:spacing w:after="0" w:line="240" w:lineRule="auto"/>
        <w:ind w:right="911"/>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selected vendor is required to maintain the existing switches and implement adequate QOS to facilitate desired data as and when required by SBICAP.</w:t>
      </w:r>
    </w:p>
    <w:p w14:paraId="370FE3B2" w14:textId="77777777" w:rsidR="00993C95" w:rsidRPr="00993C95" w:rsidRDefault="00993C95" w:rsidP="00993C95">
      <w:pPr>
        <w:widowControl w:val="0"/>
        <w:tabs>
          <w:tab w:val="left" w:pos="881"/>
        </w:tabs>
        <w:autoSpaceDE w:val="0"/>
        <w:autoSpaceDN w:val="0"/>
        <w:spacing w:after="0" w:line="240" w:lineRule="auto"/>
        <w:ind w:right="911"/>
        <w:jc w:val="both"/>
        <w:rPr>
          <w:rFonts w:asciiTheme="minorHAnsi" w:hAnsiTheme="minorHAnsi" w:cstheme="minorHAnsi"/>
          <w:sz w:val="22"/>
          <w:szCs w:val="22"/>
        </w:rPr>
      </w:pPr>
    </w:p>
    <w:p w14:paraId="6676FA80" w14:textId="77777777" w:rsidR="005750BB" w:rsidRPr="00D45239" w:rsidRDefault="005750BB" w:rsidP="00993C95">
      <w:pPr>
        <w:pStyle w:val="ListParagraph"/>
        <w:widowControl w:val="0"/>
        <w:numPr>
          <w:ilvl w:val="1"/>
          <w:numId w:val="15"/>
        </w:numPr>
        <w:tabs>
          <w:tab w:val="left" w:pos="881"/>
        </w:tabs>
        <w:autoSpaceDE w:val="0"/>
        <w:autoSpaceDN w:val="0"/>
        <w:spacing w:after="0" w:line="240" w:lineRule="auto"/>
        <w:ind w:right="911"/>
        <w:contextualSpacing w:val="0"/>
        <w:jc w:val="both"/>
        <w:rPr>
          <w:rFonts w:asciiTheme="minorHAnsi" w:hAnsiTheme="minorHAnsi" w:cstheme="minorHAnsi"/>
          <w:sz w:val="22"/>
          <w:szCs w:val="22"/>
        </w:rPr>
      </w:pPr>
      <w:r w:rsidRPr="00D45239">
        <w:rPr>
          <w:rFonts w:asciiTheme="minorHAnsi" w:hAnsiTheme="minorHAnsi" w:cstheme="minorHAnsi"/>
          <w:sz w:val="22"/>
          <w:szCs w:val="22"/>
        </w:rPr>
        <w:t xml:space="preserve">The bidder is required to support on weekly-off and on public holidays as and </w:t>
      </w:r>
    </w:p>
    <w:p w14:paraId="0346B671" w14:textId="482695C1" w:rsidR="005750BB" w:rsidRPr="00D45239" w:rsidRDefault="005750BB" w:rsidP="00993C95">
      <w:pPr>
        <w:pStyle w:val="ListParagraph"/>
        <w:tabs>
          <w:tab w:val="left" w:pos="881"/>
        </w:tabs>
        <w:ind w:left="879" w:right="911"/>
        <w:jc w:val="both"/>
        <w:rPr>
          <w:rFonts w:asciiTheme="minorHAnsi" w:hAnsiTheme="minorHAnsi" w:cstheme="minorHAnsi"/>
          <w:sz w:val="22"/>
          <w:szCs w:val="22"/>
        </w:rPr>
      </w:pPr>
      <w:r w:rsidRPr="00D45239">
        <w:rPr>
          <w:rFonts w:asciiTheme="minorHAnsi" w:hAnsiTheme="minorHAnsi" w:cstheme="minorHAnsi"/>
          <w:sz w:val="22"/>
          <w:szCs w:val="22"/>
        </w:rPr>
        <w:t>when required by SBICAP.</w:t>
      </w:r>
    </w:p>
    <w:p w14:paraId="4AD1B690" w14:textId="77777777" w:rsidR="005750BB" w:rsidRPr="00D45239" w:rsidRDefault="005750BB" w:rsidP="005750BB">
      <w:pPr>
        <w:pStyle w:val="Heading1"/>
        <w:numPr>
          <w:ilvl w:val="0"/>
          <w:numId w:val="15"/>
        </w:numPr>
        <w:tabs>
          <w:tab w:val="left" w:pos="880"/>
          <w:tab w:val="left" w:pos="881"/>
        </w:tabs>
        <w:ind w:left="720" w:hanging="720"/>
        <w:rPr>
          <w:rFonts w:asciiTheme="minorHAnsi" w:hAnsiTheme="minorHAnsi" w:cstheme="minorHAnsi"/>
          <w:sz w:val="22"/>
          <w:szCs w:val="22"/>
        </w:rPr>
      </w:pPr>
      <w:bookmarkStart w:id="6" w:name="_Toc101792625"/>
      <w:bookmarkStart w:id="7" w:name="_Toc101876540"/>
      <w:r w:rsidRPr="00D45239">
        <w:rPr>
          <w:rFonts w:asciiTheme="minorHAnsi" w:hAnsiTheme="minorHAnsi" w:cstheme="minorHAnsi"/>
          <w:color w:val="20798E"/>
          <w:sz w:val="22"/>
          <w:szCs w:val="22"/>
        </w:rPr>
        <w:t>Bidders Eligibility</w:t>
      </w:r>
      <w:r w:rsidRPr="00D45239">
        <w:rPr>
          <w:rFonts w:asciiTheme="minorHAnsi" w:hAnsiTheme="minorHAnsi" w:cstheme="minorHAnsi"/>
          <w:color w:val="20798E"/>
          <w:spacing w:val="-15"/>
          <w:sz w:val="22"/>
          <w:szCs w:val="22"/>
        </w:rPr>
        <w:t xml:space="preserve"> </w:t>
      </w:r>
      <w:r w:rsidRPr="00D45239">
        <w:rPr>
          <w:rFonts w:asciiTheme="minorHAnsi" w:hAnsiTheme="minorHAnsi" w:cstheme="minorHAnsi"/>
          <w:color w:val="20798E"/>
          <w:sz w:val="22"/>
          <w:szCs w:val="22"/>
        </w:rPr>
        <w:t>Criteria</w:t>
      </w:r>
      <w:bookmarkEnd w:id="6"/>
      <w:bookmarkEnd w:id="7"/>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3941"/>
        <w:gridCol w:w="1278"/>
        <w:gridCol w:w="3544"/>
      </w:tblGrid>
      <w:tr w:rsidR="005750BB" w:rsidRPr="00D45239" w14:paraId="5E89AAD2" w14:textId="77777777" w:rsidTr="00993C95">
        <w:trPr>
          <w:trHeight w:val="332"/>
        </w:trPr>
        <w:tc>
          <w:tcPr>
            <w:tcW w:w="730" w:type="dxa"/>
            <w:tcBorders>
              <w:top w:val="single" w:sz="4" w:space="0" w:color="auto"/>
              <w:left w:val="single" w:sz="4" w:space="0" w:color="auto"/>
              <w:bottom w:val="single" w:sz="4" w:space="0" w:color="auto"/>
              <w:right w:val="single" w:sz="4" w:space="0" w:color="auto"/>
            </w:tcBorders>
          </w:tcPr>
          <w:p w14:paraId="6CCC756A" w14:textId="77777777" w:rsidR="005750BB" w:rsidRPr="00D45239" w:rsidRDefault="005750BB" w:rsidP="003A137B">
            <w:pPr>
              <w:contextualSpacing/>
              <w:jc w:val="both"/>
              <w:rPr>
                <w:rFonts w:asciiTheme="minorHAnsi" w:hAnsiTheme="minorHAnsi" w:cstheme="minorHAnsi"/>
                <w:sz w:val="22"/>
                <w:szCs w:val="22"/>
              </w:rPr>
            </w:pPr>
            <w:bookmarkStart w:id="8" w:name="_Toc101876541"/>
            <w:bookmarkEnd w:id="8"/>
            <w:r w:rsidRPr="00D45239">
              <w:rPr>
                <w:rFonts w:asciiTheme="minorHAnsi" w:hAnsiTheme="minorHAnsi" w:cstheme="minorHAnsi"/>
                <w:sz w:val="22"/>
                <w:szCs w:val="22"/>
              </w:rPr>
              <w:t>S. No.</w:t>
            </w:r>
          </w:p>
        </w:tc>
        <w:tc>
          <w:tcPr>
            <w:tcW w:w="3941" w:type="dxa"/>
            <w:tcBorders>
              <w:top w:val="single" w:sz="4" w:space="0" w:color="auto"/>
              <w:left w:val="single" w:sz="4" w:space="0" w:color="auto"/>
              <w:bottom w:val="single" w:sz="4" w:space="0" w:color="auto"/>
              <w:right w:val="single" w:sz="4" w:space="0" w:color="auto"/>
            </w:tcBorders>
          </w:tcPr>
          <w:p w14:paraId="7AC14390"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Eligibility Criteria</w:t>
            </w:r>
          </w:p>
        </w:tc>
        <w:tc>
          <w:tcPr>
            <w:tcW w:w="1278" w:type="dxa"/>
            <w:tcBorders>
              <w:top w:val="single" w:sz="4" w:space="0" w:color="auto"/>
              <w:left w:val="single" w:sz="4" w:space="0" w:color="auto"/>
              <w:bottom w:val="single" w:sz="4" w:space="0" w:color="auto"/>
              <w:right w:val="single" w:sz="4" w:space="0" w:color="auto"/>
            </w:tcBorders>
          </w:tcPr>
          <w:p w14:paraId="6349E66B"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Compliance (Yes/No)</w:t>
            </w:r>
          </w:p>
        </w:tc>
        <w:tc>
          <w:tcPr>
            <w:tcW w:w="3544" w:type="dxa"/>
            <w:tcBorders>
              <w:top w:val="single" w:sz="4" w:space="0" w:color="auto"/>
              <w:left w:val="single" w:sz="4" w:space="0" w:color="auto"/>
              <w:bottom w:val="single" w:sz="4" w:space="0" w:color="auto"/>
              <w:right w:val="single" w:sz="4" w:space="0" w:color="auto"/>
            </w:tcBorders>
          </w:tcPr>
          <w:p w14:paraId="2519817F"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Documents to be submitted</w:t>
            </w:r>
          </w:p>
        </w:tc>
      </w:tr>
      <w:tr w:rsidR="005750BB" w:rsidRPr="00D45239" w14:paraId="3F990CC5" w14:textId="77777777" w:rsidTr="00993C95">
        <w:trPr>
          <w:trHeight w:val="1440"/>
        </w:trPr>
        <w:tc>
          <w:tcPr>
            <w:tcW w:w="730" w:type="dxa"/>
            <w:tcBorders>
              <w:top w:val="single" w:sz="4" w:space="0" w:color="auto"/>
              <w:left w:val="single" w:sz="4" w:space="0" w:color="auto"/>
              <w:bottom w:val="single" w:sz="4" w:space="0" w:color="auto"/>
              <w:right w:val="single" w:sz="4" w:space="0" w:color="auto"/>
            </w:tcBorders>
          </w:tcPr>
          <w:p w14:paraId="626B1147"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1.</w:t>
            </w:r>
          </w:p>
        </w:tc>
        <w:tc>
          <w:tcPr>
            <w:tcW w:w="3941" w:type="dxa"/>
            <w:tcBorders>
              <w:top w:val="single" w:sz="4" w:space="0" w:color="auto"/>
              <w:left w:val="single" w:sz="4" w:space="0" w:color="auto"/>
              <w:bottom w:val="single" w:sz="4" w:space="0" w:color="auto"/>
              <w:right w:val="single" w:sz="4" w:space="0" w:color="auto"/>
            </w:tcBorders>
          </w:tcPr>
          <w:p w14:paraId="4082CC93"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The Bidder must be an Indian firm / company/ organization registered under applicable Act in India.</w:t>
            </w:r>
          </w:p>
        </w:tc>
        <w:tc>
          <w:tcPr>
            <w:tcW w:w="1278" w:type="dxa"/>
            <w:tcBorders>
              <w:top w:val="single" w:sz="4" w:space="0" w:color="auto"/>
              <w:left w:val="single" w:sz="4" w:space="0" w:color="auto"/>
              <w:bottom w:val="single" w:sz="4" w:space="0" w:color="auto"/>
              <w:right w:val="single" w:sz="4" w:space="0" w:color="auto"/>
            </w:tcBorders>
          </w:tcPr>
          <w:p w14:paraId="74EEFFF0" w14:textId="77777777" w:rsidR="005750BB" w:rsidRPr="00D45239" w:rsidRDefault="005750BB" w:rsidP="003A137B">
            <w:pPr>
              <w:contextualSpacing/>
              <w:jc w:val="both"/>
              <w:rPr>
                <w:rFonts w:asciiTheme="minorHAnsi" w:hAnsiTheme="minorHAnsi" w:cstheme="minorHAnsi"/>
                <w:sz w:val="22"/>
                <w:szCs w:val="22"/>
              </w:rPr>
            </w:pPr>
          </w:p>
        </w:tc>
        <w:tc>
          <w:tcPr>
            <w:tcW w:w="3544" w:type="dxa"/>
            <w:tcBorders>
              <w:top w:val="single" w:sz="4" w:space="0" w:color="auto"/>
              <w:left w:val="single" w:sz="4" w:space="0" w:color="auto"/>
              <w:bottom w:val="single" w:sz="4" w:space="0" w:color="auto"/>
              <w:right w:val="single" w:sz="4" w:space="0" w:color="auto"/>
            </w:tcBorders>
          </w:tcPr>
          <w:p w14:paraId="0FDD808B"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Copy of the Partnership deed/Bye Law/ Certificate of Incorporation issued by Registrar of Companies along with Memorandum &amp; Articles of Association and full address of the registered office.</w:t>
            </w:r>
          </w:p>
        </w:tc>
      </w:tr>
      <w:tr w:rsidR="005750BB" w:rsidRPr="00D45239" w14:paraId="4BF8566D" w14:textId="77777777" w:rsidTr="00993C95">
        <w:trPr>
          <w:trHeight w:val="720"/>
        </w:trPr>
        <w:tc>
          <w:tcPr>
            <w:tcW w:w="730" w:type="dxa"/>
            <w:tcBorders>
              <w:top w:val="single" w:sz="4" w:space="0" w:color="auto"/>
              <w:left w:val="single" w:sz="4" w:space="0" w:color="auto"/>
              <w:bottom w:val="single" w:sz="4" w:space="0" w:color="auto"/>
              <w:right w:val="single" w:sz="4" w:space="0" w:color="auto"/>
            </w:tcBorders>
          </w:tcPr>
          <w:p w14:paraId="6D8BA4D9"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2.</w:t>
            </w:r>
          </w:p>
        </w:tc>
        <w:tc>
          <w:tcPr>
            <w:tcW w:w="3941" w:type="dxa"/>
            <w:tcBorders>
              <w:top w:val="single" w:sz="4" w:space="0" w:color="auto"/>
              <w:left w:val="single" w:sz="4" w:space="0" w:color="auto"/>
              <w:bottom w:val="single" w:sz="4" w:space="0" w:color="auto"/>
              <w:right w:val="single" w:sz="4" w:space="0" w:color="auto"/>
            </w:tcBorders>
          </w:tcPr>
          <w:p w14:paraId="21401D62"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The Bidder must have an average turnover of minimum Rs. 10 crores during last 3 financial year(s).</w:t>
            </w:r>
          </w:p>
        </w:tc>
        <w:tc>
          <w:tcPr>
            <w:tcW w:w="1278" w:type="dxa"/>
            <w:tcBorders>
              <w:top w:val="single" w:sz="4" w:space="0" w:color="auto"/>
              <w:left w:val="single" w:sz="4" w:space="0" w:color="auto"/>
              <w:bottom w:val="single" w:sz="4" w:space="0" w:color="auto"/>
              <w:right w:val="single" w:sz="4" w:space="0" w:color="auto"/>
            </w:tcBorders>
          </w:tcPr>
          <w:p w14:paraId="33B3F884" w14:textId="77777777" w:rsidR="005750BB" w:rsidRPr="00D45239" w:rsidRDefault="005750BB" w:rsidP="003A137B">
            <w:pPr>
              <w:contextualSpacing/>
              <w:jc w:val="both"/>
              <w:rPr>
                <w:rFonts w:asciiTheme="minorHAnsi" w:hAnsiTheme="minorHAnsi" w:cstheme="minorHAnsi"/>
                <w:sz w:val="22"/>
                <w:szCs w:val="22"/>
              </w:rPr>
            </w:pPr>
          </w:p>
        </w:tc>
        <w:tc>
          <w:tcPr>
            <w:tcW w:w="3544" w:type="dxa"/>
            <w:tcBorders>
              <w:top w:val="single" w:sz="4" w:space="0" w:color="auto"/>
              <w:left w:val="single" w:sz="4" w:space="0" w:color="auto"/>
              <w:bottom w:val="single" w:sz="4" w:space="0" w:color="auto"/>
              <w:right w:val="single" w:sz="4" w:space="0" w:color="auto"/>
            </w:tcBorders>
          </w:tcPr>
          <w:p w14:paraId="1A51B779"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Certificate of the Charted Accountant for preceding three years.</w:t>
            </w:r>
          </w:p>
        </w:tc>
      </w:tr>
      <w:tr w:rsidR="005750BB" w:rsidRPr="00D45239" w14:paraId="07B6D849" w14:textId="77777777" w:rsidTr="00993C95">
        <w:trPr>
          <w:trHeight w:val="706"/>
        </w:trPr>
        <w:tc>
          <w:tcPr>
            <w:tcW w:w="730" w:type="dxa"/>
            <w:tcBorders>
              <w:top w:val="single" w:sz="4" w:space="0" w:color="auto"/>
              <w:left w:val="single" w:sz="4" w:space="0" w:color="auto"/>
              <w:bottom w:val="single" w:sz="4" w:space="0" w:color="auto"/>
              <w:right w:val="single" w:sz="4" w:space="0" w:color="auto"/>
            </w:tcBorders>
          </w:tcPr>
          <w:p w14:paraId="111879A7"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3.</w:t>
            </w:r>
          </w:p>
        </w:tc>
        <w:tc>
          <w:tcPr>
            <w:tcW w:w="3941" w:type="dxa"/>
            <w:tcBorders>
              <w:top w:val="single" w:sz="4" w:space="0" w:color="auto"/>
              <w:left w:val="single" w:sz="4" w:space="0" w:color="auto"/>
              <w:bottom w:val="single" w:sz="4" w:space="0" w:color="auto"/>
              <w:right w:val="single" w:sz="4" w:space="0" w:color="auto"/>
            </w:tcBorders>
          </w:tcPr>
          <w:p w14:paraId="72FFBE47"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The Bidder should be profitable organization (on the basis of PAT) for at least 3 out of last 5 financial years.</w:t>
            </w:r>
          </w:p>
        </w:tc>
        <w:tc>
          <w:tcPr>
            <w:tcW w:w="1278" w:type="dxa"/>
            <w:tcBorders>
              <w:top w:val="single" w:sz="4" w:space="0" w:color="auto"/>
              <w:left w:val="single" w:sz="4" w:space="0" w:color="auto"/>
              <w:bottom w:val="single" w:sz="4" w:space="0" w:color="auto"/>
              <w:right w:val="single" w:sz="4" w:space="0" w:color="auto"/>
            </w:tcBorders>
          </w:tcPr>
          <w:p w14:paraId="583395FD" w14:textId="77777777" w:rsidR="005750BB" w:rsidRPr="00D45239" w:rsidRDefault="005750BB" w:rsidP="003A137B">
            <w:pPr>
              <w:contextualSpacing/>
              <w:jc w:val="both"/>
              <w:rPr>
                <w:rFonts w:asciiTheme="minorHAnsi" w:hAnsiTheme="minorHAnsi" w:cstheme="minorHAnsi"/>
                <w:sz w:val="22"/>
                <w:szCs w:val="22"/>
              </w:rPr>
            </w:pPr>
          </w:p>
        </w:tc>
        <w:tc>
          <w:tcPr>
            <w:tcW w:w="3544" w:type="dxa"/>
            <w:tcBorders>
              <w:top w:val="single" w:sz="4" w:space="0" w:color="auto"/>
              <w:left w:val="single" w:sz="4" w:space="0" w:color="auto"/>
              <w:bottom w:val="single" w:sz="4" w:space="0" w:color="auto"/>
              <w:right w:val="single" w:sz="4" w:space="0" w:color="auto"/>
            </w:tcBorders>
          </w:tcPr>
          <w:p w14:paraId="4E0DEFD7"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Certificate of the Charted Accountant</w:t>
            </w:r>
          </w:p>
        </w:tc>
      </w:tr>
      <w:tr w:rsidR="005750BB" w:rsidRPr="00D45239" w14:paraId="14C975DC" w14:textId="77777777" w:rsidTr="00993C95">
        <w:trPr>
          <w:trHeight w:val="429"/>
        </w:trPr>
        <w:tc>
          <w:tcPr>
            <w:tcW w:w="730" w:type="dxa"/>
            <w:tcBorders>
              <w:top w:val="single" w:sz="4" w:space="0" w:color="auto"/>
              <w:left w:val="single" w:sz="4" w:space="0" w:color="auto"/>
              <w:bottom w:val="single" w:sz="4" w:space="0" w:color="auto"/>
              <w:right w:val="single" w:sz="4" w:space="0" w:color="auto"/>
            </w:tcBorders>
          </w:tcPr>
          <w:p w14:paraId="0C941F72"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4.</w:t>
            </w:r>
          </w:p>
        </w:tc>
        <w:tc>
          <w:tcPr>
            <w:tcW w:w="3941" w:type="dxa"/>
            <w:tcBorders>
              <w:top w:val="single" w:sz="4" w:space="0" w:color="auto"/>
              <w:left w:val="single" w:sz="4" w:space="0" w:color="auto"/>
              <w:bottom w:val="single" w:sz="4" w:space="0" w:color="auto"/>
              <w:right w:val="single" w:sz="4" w:space="0" w:color="auto"/>
            </w:tcBorders>
          </w:tcPr>
          <w:p w14:paraId="2987115C"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Bidder should be authorized partner for Cisco</w:t>
            </w:r>
          </w:p>
        </w:tc>
        <w:tc>
          <w:tcPr>
            <w:tcW w:w="1278" w:type="dxa"/>
            <w:tcBorders>
              <w:top w:val="single" w:sz="4" w:space="0" w:color="auto"/>
              <w:left w:val="single" w:sz="4" w:space="0" w:color="auto"/>
              <w:bottom w:val="single" w:sz="4" w:space="0" w:color="auto"/>
              <w:right w:val="single" w:sz="4" w:space="0" w:color="auto"/>
            </w:tcBorders>
          </w:tcPr>
          <w:p w14:paraId="3DB1D20F" w14:textId="77777777" w:rsidR="005750BB" w:rsidRPr="00D45239" w:rsidRDefault="005750BB" w:rsidP="003A137B">
            <w:pPr>
              <w:contextualSpacing/>
              <w:jc w:val="both"/>
              <w:rPr>
                <w:rFonts w:asciiTheme="minorHAnsi" w:hAnsiTheme="minorHAnsi" w:cstheme="minorHAnsi"/>
                <w:sz w:val="22"/>
                <w:szCs w:val="22"/>
              </w:rPr>
            </w:pPr>
          </w:p>
        </w:tc>
        <w:tc>
          <w:tcPr>
            <w:tcW w:w="3544" w:type="dxa"/>
            <w:tcBorders>
              <w:top w:val="single" w:sz="4" w:space="0" w:color="auto"/>
              <w:left w:val="single" w:sz="4" w:space="0" w:color="auto"/>
              <w:bottom w:val="single" w:sz="4" w:space="0" w:color="auto"/>
              <w:right w:val="single" w:sz="4" w:space="0" w:color="auto"/>
            </w:tcBorders>
          </w:tcPr>
          <w:p w14:paraId="69D468E8"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 xml:space="preserve">OEM letter </w:t>
            </w:r>
          </w:p>
        </w:tc>
      </w:tr>
      <w:tr w:rsidR="005750BB" w:rsidRPr="00D45239" w14:paraId="2EC3260F" w14:textId="77777777" w:rsidTr="00993C95">
        <w:trPr>
          <w:trHeight w:val="965"/>
        </w:trPr>
        <w:tc>
          <w:tcPr>
            <w:tcW w:w="730" w:type="dxa"/>
            <w:tcBorders>
              <w:top w:val="single" w:sz="4" w:space="0" w:color="auto"/>
              <w:left w:val="single" w:sz="4" w:space="0" w:color="auto"/>
              <w:bottom w:val="single" w:sz="4" w:space="0" w:color="auto"/>
              <w:right w:val="single" w:sz="4" w:space="0" w:color="auto"/>
            </w:tcBorders>
          </w:tcPr>
          <w:p w14:paraId="0FBB29C7"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5.</w:t>
            </w:r>
          </w:p>
        </w:tc>
        <w:tc>
          <w:tcPr>
            <w:tcW w:w="3941" w:type="dxa"/>
            <w:tcBorders>
              <w:top w:val="single" w:sz="4" w:space="0" w:color="auto"/>
              <w:left w:val="single" w:sz="4" w:space="0" w:color="auto"/>
              <w:bottom w:val="single" w:sz="4" w:space="0" w:color="auto"/>
              <w:right w:val="single" w:sz="4" w:space="0" w:color="auto"/>
            </w:tcBorders>
          </w:tcPr>
          <w:p w14:paraId="1A3E7B41"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Past/present litigations, disputes, if any (Adverse litigations could result in disqualification, at the sole discretion of the Company)</w:t>
            </w:r>
          </w:p>
        </w:tc>
        <w:tc>
          <w:tcPr>
            <w:tcW w:w="1278" w:type="dxa"/>
            <w:tcBorders>
              <w:top w:val="single" w:sz="4" w:space="0" w:color="auto"/>
              <w:left w:val="single" w:sz="4" w:space="0" w:color="auto"/>
              <w:bottom w:val="single" w:sz="4" w:space="0" w:color="auto"/>
              <w:right w:val="single" w:sz="4" w:space="0" w:color="auto"/>
            </w:tcBorders>
          </w:tcPr>
          <w:p w14:paraId="6A0B3CC9" w14:textId="77777777" w:rsidR="005750BB" w:rsidRPr="00D45239" w:rsidRDefault="005750BB" w:rsidP="003A137B">
            <w:pPr>
              <w:contextualSpacing/>
              <w:jc w:val="both"/>
              <w:rPr>
                <w:rFonts w:asciiTheme="minorHAnsi" w:hAnsiTheme="minorHAnsi" w:cstheme="minorHAnsi"/>
                <w:sz w:val="22"/>
                <w:szCs w:val="22"/>
              </w:rPr>
            </w:pPr>
          </w:p>
        </w:tc>
        <w:tc>
          <w:tcPr>
            <w:tcW w:w="3544" w:type="dxa"/>
            <w:tcBorders>
              <w:top w:val="single" w:sz="4" w:space="0" w:color="auto"/>
              <w:left w:val="single" w:sz="4" w:space="0" w:color="auto"/>
              <w:bottom w:val="single" w:sz="4" w:space="0" w:color="auto"/>
              <w:right w:val="single" w:sz="4" w:space="0" w:color="auto"/>
            </w:tcBorders>
          </w:tcPr>
          <w:p w14:paraId="4C27D27F"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Brief details of litigations, disputes, if any are to be given on Company’s letter head.</w:t>
            </w:r>
          </w:p>
        </w:tc>
      </w:tr>
      <w:tr w:rsidR="005750BB" w:rsidRPr="00D45239" w14:paraId="02B49DD8" w14:textId="77777777" w:rsidTr="00993C95">
        <w:trPr>
          <w:trHeight w:val="720"/>
        </w:trPr>
        <w:tc>
          <w:tcPr>
            <w:tcW w:w="730" w:type="dxa"/>
            <w:tcBorders>
              <w:top w:val="single" w:sz="4" w:space="0" w:color="auto"/>
              <w:left w:val="single" w:sz="4" w:space="0" w:color="auto"/>
              <w:bottom w:val="single" w:sz="4" w:space="0" w:color="auto"/>
              <w:right w:val="single" w:sz="4" w:space="0" w:color="auto"/>
            </w:tcBorders>
          </w:tcPr>
          <w:p w14:paraId="0F97D1B6"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6.</w:t>
            </w:r>
          </w:p>
        </w:tc>
        <w:tc>
          <w:tcPr>
            <w:tcW w:w="3941" w:type="dxa"/>
            <w:tcBorders>
              <w:top w:val="single" w:sz="4" w:space="0" w:color="auto"/>
              <w:left w:val="single" w:sz="4" w:space="0" w:color="auto"/>
              <w:bottom w:val="single" w:sz="4" w:space="0" w:color="auto"/>
              <w:right w:val="single" w:sz="4" w:space="0" w:color="auto"/>
            </w:tcBorders>
          </w:tcPr>
          <w:p w14:paraId="4E54F8CD"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Bidders should not have been blacklisted for deficiency in service by any Firm during the last 3 years.</w:t>
            </w:r>
          </w:p>
        </w:tc>
        <w:tc>
          <w:tcPr>
            <w:tcW w:w="1278" w:type="dxa"/>
            <w:tcBorders>
              <w:top w:val="single" w:sz="4" w:space="0" w:color="auto"/>
              <w:left w:val="single" w:sz="4" w:space="0" w:color="auto"/>
              <w:bottom w:val="single" w:sz="4" w:space="0" w:color="auto"/>
              <w:right w:val="single" w:sz="4" w:space="0" w:color="auto"/>
            </w:tcBorders>
          </w:tcPr>
          <w:p w14:paraId="2CD9A777" w14:textId="77777777" w:rsidR="005750BB" w:rsidRPr="00D45239" w:rsidRDefault="005750BB" w:rsidP="003A137B">
            <w:pPr>
              <w:contextualSpacing/>
              <w:jc w:val="both"/>
              <w:rPr>
                <w:rFonts w:asciiTheme="minorHAnsi" w:hAnsiTheme="minorHAnsi" w:cstheme="minorHAnsi"/>
                <w:sz w:val="22"/>
                <w:szCs w:val="22"/>
              </w:rPr>
            </w:pPr>
          </w:p>
        </w:tc>
        <w:tc>
          <w:tcPr>
            <w:tcW w:w="3544" w:type="dxa"/>
            <w:tcBorders>
              <w:top w:val="single" w:sz="4" w:space="0" w:color="auto"/>
              <w:left w:val="single" w:sz="4" w:space="0" w:color="auto"/>
              <w:bottom w:val="single" w:sz="4" w:space="0" w:color="auto"/>
              <w:right w:val="single" w:sz="4" w:space="0" w:color="auto"/>
            </w:tcBorders>
          </w:tcPr>
          <w:p w14:paraId="34FA55A6" w14:textId="77777777" w:rsidR="005750BB" w:rsidRPr="00D45239" w:rsidRDefault="005750BB" w:rsidP="003A137B">
            <w:pPr>
              <w:contextualSpacing/>
              <w:jc w:val="both"/>
              <w:rPr>
                <w:rFonts w:asciiTheme="minorHAnsi" w:hAnsiTheme="minorHAnsi" w:cstheme="minorHAnsi"/>
                <w:sz w:val="22"/>
                <w:szCs w:val="22"/>
              </w:rPr>
            </w:pPr>
            <w:r w:rsidRPr="00D45239">
              <w:rPr>
                <w:rFonts w:asciiTheme="minorHAnsi" w:hAnsiTheme="minorHAnsi" w:cstheme="minorHAnsi"/>
                <w:sz w:val="22"/>
                <w:szCs w:val="22"/>
              </w:rPr>
              <w:t>Bidder should specifically confirm on their letter head in this regard.</w:t>
            </w:r>
          </w:p>
        </w:tc>
      </w:tr>
    </w:tbl>
    <w:p w14:paraId="61639C7C" w14:textId="77777777" w:rsidR="005750BB" w:rsidRPr="00D45239" w:rsidRDefault="005750BB" w:rsidP="005750BB">
      <w:pPr>
        <w:pStyle w:val="Heading1"/>
        <w:numPr>
          <w:ilvl w:val="0"/>
          <w:numId w:val="15"/>
        </w:numPr>
        <w:tabs>
          <w:tab w:val="left" w:pos="880"/>
          <w:tab w:val="left" w:pos="881"/>
        </w:tabs>
        <w:ind w:left="720" w:hanging="720"/>
        <w:rPr>
          <w:rFonts w:asciiTheme="minorHAnsi" w:hAnsiTheme="minorHAnsi" w:cstheme="minorHAnsi"/>
          <w:sz w:val="22"/>
          <w:szCs w:val="22"/>
        </w:rPr>
      </w:pPr>
      <w:bookmarkStart w:id="9" w:name="_Toc101792626"/>
      <w:bookmarkStart w:id="10" w:name="_Toc101876542"/>
      <w:r w:rsidRPr="00D45239">
        <w:rPr>
          <w:rFonts w:asciiTheme="minorHAnsi" w:hAnsiTheme="minorHAnsi" w:cstheme="minorHAnsi"/>
          <w:color w:val="20798E"/>
          <w:sz w:val="22"/>
          <w:szCs w:val="22"/>
        </w:rPr>
        <w:t>Submission of the</w:t>
      </w:r>
      <w:r w:rsidRPr="00D45239">
        <w:rPr>
          <w:rFonts w:asciiTheme="minorHAnsi" w:hAnsiTheme="minorHAnsi" w:cstheme="minorHAnsi"/>
          <w:color w:val="20798E"/>
          <w:spacing w:val="-9"/>
          <w:sz w:val="22"/>
          <w:szCs w:val="22"/>
        </w:rPr>
        <w:t xml:space="preserve"> </w:t>
      </w:r>
      <w:r w:rsidRPr="00D45239">
        <w:rPr>
          <w:rFonts w:asciiTheme="minorHAnsi" w:hAnsiTheme="minorHAnsi" w:cstheme="minorHAnsi"/>
          <w:color w:val="20798E"/>
          <w:sz w:val="22"/>
          <w:szCs w:val="22"/>
        </w:rPr>
        <w:t>bid</w:t>
      </w:r>
      <w:bookmarkEnd w:id="9"/>
      <w:bookmarkEnd w:id="10"/>
    </w:p>
    <w:p w14:paraId="45772753" w14:textId="77777777" w:rsidR="005750BB" w:rsidRPr="00D45239" w:rsidRDefault="005750BB" w:rsidP="005750BB">
      <w:pPr>
        <w:pStyle w:val="ListParagraph"/>
        <w:tabs>
          <w:tab w:val="left" w:pos="881"/>
        </w:tabs>
        <w:ind w:right="1797"/>
        <w:rPr>
          <w:rFonts w:asciiTheme="minorHAnsi" w:hAnsiTheme="minorHAnsi" w:cstheme="minorHAnsi"/>
          <w:b/>
          <w:sz w:val="22"/>
          <w:szCs w:val="22"/>
          <w:u w:val="single"/>
        </w:rPr>
      </w:pPr>
      <w:r w:rsidRPr="00D45239">
        <w:rPr>
          <w:rFonts w:asciiTheme="minorHAnsi" w:hAnsiTheme="minorHAnsi" w:cstheme="minorHAnsi"/>
          <w:b/>
          <w:sz w:val="22"/>
          <w:szCs w:val="22"/>
          <w:u w:val="single"/>
        </w:rPr>
        <w:t>Technical bid should be comprising of</w:t>
      </w:r>
    </w:p>
    <w:p w14:paraId="072C72AC" w14:textId="77777777" w:rsidR="005750BB" w:rsidRPr="00D45239" w:rsidRDefault="005750BB" w:rsidP="005750BB">
      <w:pPr>
        <w:pStyle w:val="ListParagraph"/>
        <w:tabs>
          <w:tab w:val="left" w:pos="881"/>
        </w:tabs>
        <w:ind w:right="1797"/>
        <w:rPr>
          <w:rFonts w:asciiTheme="minorHAnsi" w:hAnsiTheme="minorHAnsi" w:cstheme="minorHAnsi"/>
          <w:sz w:val="22"/>
          <w:szCs w:val="22"/>
        </w:rPr>
      </w:pPr>
    </w:p>
    <w:tbl>
      <w:tblPr>
        <w:tblStyle w:val="TableGrid"/>
        <w:tblW w:w="0" w:type="auto"/>
        <w:tblLayout w:type="fixed"/>
        <w:tblLook w:val="04A0" w:firstRow="1" w:lastRow="0" w:firstColumn="1" w:lastColumn="0" w:noHBand="0" w:noVBand="1"/>
      </w:tblPr>
      <w:tblGrid>
        <w:gridCol w:w="1124"/>
        <w:gridCol w:w="3974"/>
        <w:gridCol w:w="1418"/>
        <w:gridCol w:w="2902"/>
      </w:tblGrid>
      <w:tr w:rsidR="005750BB" w:rsidRPr="00D45239" w14:paraId="65B0B20D" w14:textId="77777777" w:rsidTr="00D45239">
        <w:trPr>
          <w:trHeight w:val="278"/>
        </w:trPr>
        <w:tc>
          <w:tcPr>
            <w:tcW w:w="1124" w:type="dxa"/>
            <w:vAlign w:val="center"/>
          </w:tcPr>
          <w:p w14:paraId="4F37E9F4" w14:textId="77777777" w:rsidR="005750BB" w:rsidRPr="00D45239" w:rsidRDefault="005750BB" w:rsidP="003A137B">
            <w:pPr>
              <w:pStyle w:val="ListParagraph"/>
              <w:tabs>
                <w:tab w:val="left" w:pos="881"/>
              </w:tabs>
              <w:ind w:left="0" w:right="1797"/>
              <w:jc w:val="center"/>
              <w:rPr>
                <w:rFonts w:asciiTheme="minorHAnsi" w:hAnsiTheme="minorHAnsi" w:cstheme="minorHAnsi"/>
                <w:b/>
                <w:bCs/>
                <w:sz w:val="22"/>
                <w:szCs w:val="22"/>
              </w:rPr>
            </w:pPr>
            <w:r w:rsidRPr="00D45239">
              <w:rPr>
                <w:rFonts w:asciiTheme="minorHAnsi" w:hAnsiTheme="minorHAnsi" w:cstheme="minorHAnsi"/>
                <w:b/>
                <w:bCs/>
                <w:sz w:val="22"/>
                <w:szCs w:val="22"/>
              </w:rPr>
              <w:t>SN</w:t>
            </w:r>
          </w:p>
        </w:tc>
        <w:tc>
          <w:tcPr>
            <w:tcW w:w="3974" w:type="dxa"/>
            <w:vAlign w:val="center"/>
          </w:tcPr>
          <w:p w14:paraId="2F171BB2" w14:textId="77777777" w:rsidR="005750BB" w:rsidRPr="00D45239" w:rsidRDefault="005750BB" w:rsidP="003A137B">
            <w:pPr>
              <w:pStyle w:val="ListParagraph"/>
              <w:tabs>
                <w:tab w:val="left" w:pos="881"/>
              </w:tabs>
              <w:ind w:left="0" w:right="1797"/>
              <w:jc w:val="center"/>
              <w:rPr>
                <w:rFonts w:asciiTheme="minorHAnsi" w:hAnsiTheme="minorHAnsi" w:cstheme="minorHAnsi"/>
                <w:b/>
                <w:bCs/>
                <w:sz w:val="22"/>
                <w:szCs w:val="22"/>
              </w:rPr>
            </w:pPr>
            <w:r w:rsidRPr="00D45239">
              <w:rPr>
                <w:rFonts w:asciiTheme="minorHAnsi" w:hAnsiTheme="minorHAnsi" w:cstheme="minorHAnsi"/>
                <w:b/>
                <w:bCs/>
                <w:sz w:val="22"/>
                <w:szCs w:val="22"/>
              </w:rPr>
              <w:t>Particulars</w:t>
            </w:r>
          </w:p>
        </w:tc>
        <w:tc>
          <w:tcPr>
            <w:tcW w:w="1418" w:type="dxa"/>
            <w:vAlign w:val="center"/>
          </w:tcPr>
          <w:p w14:paraId="248E3E47" w14:textId="77777777" w:rsidR="005750BB" w:rsidRPr="00D45239" w:rsidRDefault="005750BB" w:rsidP="003A137B">
            <w:pPr>
              <w:pStyle w:val="ListParagraph"/>
              <w:ind w:left="0" w:right="1"/>
              <w:jc w:val="center"/>
              <w:rPr>
                <w:rFonts w:asciiTheme="minorHAnsi" w:hAnsiTheme="minorHAnsi" w:cstheme="minorHAnsi"/>
                <w:b/>
                <w:bCs/>
                <w:sz w:val="22"/>
                <w:szCs w:val="22"/>
              </w:rPr>
            </w:pPr>
            <w:r w:rsidRPr="00D45239">
              <w:rPr>
                <w:rFonts w:asciiTheme="minorHAnsi" w:hAnsiTheme="minorHAnsi" w:cstheme="minorHAnsi"/>
                <w:b/>
                <w:bCs/>
                <w:sz w:val="22"/>
                <w:szCs w:val="22"/>
              </w:rPr>
              <w:t>Annexure</w:t>
            </w:r>
          </w:p>
        </w:tc>
        <w:tc>
          <w:tcPr>
            <w:tcW w:w="2902" w:type="dxa"/>
          </w:tcPr>
          <w:p w14:paraId="7FF7EF9F" w14:textId="77777777" w:rsidR="005750BB" w:rsidRPr="00D45239" w:rsidRDefault="005750BB" w:rsidP="003A137B">
            <w:pPr>
              <w:pStyle w:val="ListParagraph"/>
              <w:ind w:left="0" w:right="1"/>
              <w:jc w:val="center"/>
              <w:rPr>
                <w:rFonts w:asciiTheme="minorHAnsi" w:hAnsiTheme="minorHAnsi" w:cstheme="minorHAnsi"/>
                <w:b/>
                <w:bCs/>
                <w:sz w:val="22"/>
                <w:szCs w:val="22"/>
              </w:rPr>
            </w:pPr>
            <w:r w:rsidRPr="00D45239">
              <w:rPr>
                <w:rFonts w:asciiTheme="minorHAnsi" w:hAnsiTheme="minorHAnsi" w:cstheme="minorHAnsi"/>
                <w:b/>
                <w:bCs/>
                <w:sz w:val="22"/>
                <w:szCs w:val="22"/>
              </w:rPr>
              <w:t>Remark</w:t>
            </w:r>
          </w:p>
        </w:tc>
      </w:tr>
      <w:tr w:rsidR="005750BB" w:rsidRPr="00D45239" w14:paraId="51257132" w14:textId="77777777" w:rsidTr="00D45239">
        <w:trPr>
          <w:trHeight w:val="264"/>
        </w:trPr>
        <w:tc>
          <w:tcPr>
            <w:tcW w:w="1124" w:type="dxa"/>
          </w:tcPr>
          <w:p w14:paraId="46AB9056" w14:textId="77777777" w:rsidR="005750BB" w:rsidRPr="00D45239" w:rsidRDefault="005750BB" w:rsidP="003A137B">
            <w:pPr>
              <w:pStyle w:val="ListParagraph"/>
              <w:tabs>
                <w:tab w:val="left" w:pos="881"/>
              </w:tabs>
              <w:ind w:left="0" w:right="1797"/>
              <w:rPr>
                <w:rFonts w:asciiTheme="minorHAnsi" w:hAnsiTheme="minorHAnsi" w:cstheme="minorHAnsi"/>
                <w:sz w:val="22"/>
                <w:szCs w:val="22"/>
              </w:rPr>
            </w:pPr>
            <w:r w:rsidRPr="00D45239">
              <w:rPr>
                <w:rFonts w:asciiTheme="minorHAnsi" w:hAnsiTheme="minorHAnsi" w:cstheme="minorHAnsi"/>
                <w:sz w:val="22"/>
                <w:szCs w:val="22"/>
              </w:rPr>
              <w:t>1</w:t>
            </w:r>
          </w:p>
        </w:tc>
        <w:tc>
          <w:tcPr>
            <w:tcW w:w="3974" w:type="dxa"/>
          </w:tcPr>
          <w:p w14:paraId="3ECD177F" w14:textId="77777777" w:rsidR="005750BB" w:rsidRPr="00D45239" w:rsidRDefault="005750BB" w:rsidP="003A137B">
            <w:pPr>
              <w:pStyle w:val="ListParagraph"/>
              <w:ind w:left="0" w:right="25"/>
              <w:rPr>
                <w:rFonts w:asciiTheme="minorHAnsi" w:hAnsiTheme="minorHAnsi" w:cstheme="minorHAnsi"/>
                <w:sz w:val="22"/>
                <w:szCs w:val="22"/>
              </w:rPr>
            </w:pPr>
            <w:r w:rsidRPr="00D45239">
              <w:rPr>
                <w:rFonts w:asciiTheme="minorHAnsi" w:hAnsiTheme="minorHAnsi" w:cstheme="minorHAnsi"/>
                <w:sz w:val="22"/>
                <w:szCs w:val="22"/>
              </w:rPr>
              <w:t>Confirmation for eligibility Criteria and Supporting docs</w:t>
            </w:r>
          </w:p>
        </w:tc>
        <w:tc>
          <w:tcPr>
            <w:tcW w:w="1418" w:type="dxa"/>
          </w:tcPr>
          <w:p w14:paraId="5D0B3E53" w14:textId="77777777" w:rsidR="005750BB" w:rsidRPr="00D45239" w:rsidRDefault="005750BB" w:rsidP="003A137B">
            <w:pPr>
              <w:pStyle w:val="BodyText"/>
              <w:jc w:val="center"/>
              <w:rPr>
                <w:rFonts w:asciiTheme="minorHAnsi" w:hAnsiTheme="minorHAnsi" w:cstheme="minorHAnsi"/>
                <w:sz w:val="22"/>
                <w:szCs w:val="22"/>
              </w:rPr>
            </w:pPr>
            <w:r w:rsidRPr="00D45239">
              <w:rPr>
                <w:rFonts w:asciiTheme="minorHAnsi" w:hAnsiTheme="minorHAnsi" w:cstheme="minorHAnsi"/>
                <w:sz w:val="22"/>
                <w:szCs w:val="22"/>
              </w:rPr>
              <w:t>A</w:t>
            </w:r>
          </w:p>
        </w:tc>
        <w:tc>
          <w:tcPr>
            <w:tcW w:w="2902" w:type="dxa"/>
          </w:tcPr>
          <w:p w14:paraId="1362D22B" w14:textId="77777777" w:rsidR="005750BB" w:rsidRPr="00D45239" w:rsidRDefault="005750BB" w:rsidP="003A137B">
            <w:pPr>
              <w:pStyle w:val="BodyText"/>
              <w:rPr>
                <w:rFonts w:asciiTheme="minorHAnsi" w:hAnsiTheme="minorHAnsi" w:cstheme="minorHAnsi"/>
                <w:sz w:val="22"/>
                <w:szCs w:val="22"/>
              </w:rPr>
            </w:pPr>
            <w:r w:rsidRPr="00D45239">
              <w:rPr>
                <w:rFonts w:asciiTheme="minorHAnsi" w:hAnsiTheme="minorHAnsi" w:cstheme="minorHAnsi"/>
                <w:sz w:val="22"/>
                <w:szCs w:val="22"/>
              </w:rPr>
              <w:t>Pls provide supporting docs in Order</w:t>
            </w:r>
          </w:p>
        </w:tc>
      </w:tr>
      <w:tr w:rsidR="005750BB" w:rsidRPr="00D45239" w14:paraId="41C77C88" w14:textId="77777777" w:rsidTr="00D45239">
        <w:trPr>
          <w:trHeight w:val="264"/>
        </w:trPr>
        <w:tc>
          <w:tcPr>
            <w:tcW w:w="1124" w:type="dxa"/>
          </w:tcPr>
          <w:p w14:paraId="24746022" w14:textId="77777777" w:rsidR="005750BB" w:rsidRPr="00D45239" w:rsidRDefault="005750BB" w:rsidP="003A137B">
            <w:pPr>
              <w:pStyle w:val="ListParagraph"/>
              <w:tabs>
                <w:tab w:val="left" w:pos="881"/>
              </w:tabs>
              <w:ind w:left="0" w:right="1797"/>
              <w:rPr>
                <w:rFonts w:asciiTheme="minorHAnsi" w:hAnsiTheme="minorHAnsi" w:cstheme="minorHAnsi"/>
                <w:sz w:val="22"/>
                <w:szCs w:val="22"/>
              </w:rPr>
            </w:pPr>
            <w:r w:rsidRPr="00D45239">
              <w:rPr>
                <w:rFonts w:asciiTheme="minorHAnsi" w:hAnsiTheme="minorHAnsi" w:cstheme="minorHAnsi"/>
                <w:sz w:val="22"/>
                <w:szCs w:val="22"/>
              </w:rPr>
              <w:t>2</w:t>
            </w:r>
          </w:p>
        </w:tc>
        <w:tc>
          <w:tcPr>
            <w:tcW w:w="3974" w:type="dxa"/>
          </w:tcPr>
          <w:p w14:paraId="1F98D172" w14:textId="77777777" w:rsidR="005750BB" w:rsidRPr="00D45239" w:rsidRDefault="005750BB" w:rsidP="003A137B">
            <w:pPr>
              <w:pStyle w:val="ListParagraph"/>
              <w:tabs>
                <w:tab w:val="left" w:pos="881"/>
              </w:tabs>
              <w:ind w:left="0" w:right="25"/>
              <w:rPr>
                <w:rFonts w:asciiTheme="minorHAnsi" w:hAnsiTheme="minorHAnsi" w:cstheme="minorHAnsi"/>
                <w:sz w:val="22"/>
                <w:szCs w:val="22"/>
              </w:rPr>
            </w:pPr>
            <w:r w:rsidRPr="00D45239">
              <w:rPr>
                <w:rFonts w:asciiTheme="minorHAnsi" w:hAnsiTheme="minorHAnsi" w:cstheme="minorHAnsi"/>
                <w:sz w:val="22"/>
                <w:szCs w:val="22"/>
              </w:rPr>
              <w:t>Compliance Matrix</w:t>
            </w:r>
          </w:p>
        </w:tc>
        <w:tc>
          <w:tcPr>
            <w:tcW w:w="1418" w:type="dxa"/>
          </w:tcPr>
          <w:p w14:paraId="44A7B4C4" w14:textId="77777777" w:rsidR="005750BB" w:rsidRPr="00D45239" w:rsidRDefault="005750BB" w:rsidP="003A137B">
            <w:pPr>
              <w:pStyle w:val="BodyText"/>
              <w:jc w:val="center"/>
              <w:rPr>
                <w:rFonts w:asciiTheme="minorHAnsi" w:hAnsiTheme="minorHAnsi" w:cstheme="minorHAnsi"/>
                <w:sz w:val="22"/>
                <w:szCs w:val="22"/>
              </w:rPr>
            </w:pPr>
            <w:r w:rsidRPr="00D45239">
              <w:rPr>
                <w:rFonts w:asciiTheme="minorHAnsi" w:hAnsiTheme="minorHAnsi" w:cstheme="minorHAnsi"/>
                <w:sz w:val="22"/>
                <w:szCs w:val="22"/>
              </w:rPr>
              <w:t>B</w:t>
            </w:r>
          </w:p>
        </w:tc>
        <w:tc>
          <w:tcPr>
            <w:tcW w:w="2902" w:type="dxa"/>
          </w:tcPr>
          <w:p w14:paraId="70CE9F70" w14:textId="77777777" w:rsidR="005750BB" w:rsidRPr="00D45239" w:rsidRDefault="005750BB" w:rsidP="003A137B">
            <w:pPr>
              <w:pStyle w:val="ListParagraph"/>
              <w:tabs>
                <w:tab w:val="left" w:pos="881"/>
              </w:tabs>
              <w:ind w:left="0" w:right="1797"/>
              <w:jc w:val="center"/>
              <w:rPr>
                <w:rFonts w:asciiTheme="minorHAnsi" w:hAnsiTheme="minorHAnsi" w:cstheme="minorHAnsi"/>
                <w:b/>
                <w:sz w:val="22"/>
                <w:szCs w:val="22"/>
              </w:rPr>
            </w:pPr>
          </w:p>
        </w:tc>
      </w:tr>
      <w:tr w:rsidR="005750BB" w:rsidRPr="00D45239" w14:paraId="5A2A0200" w14:textId="77777777" w:rsidTr="00D45239">
        <w:trPr>
          <w:trHeight w:val="400"/>
        </w:trPr>
        <w:tc>
          <w:tcPr>
            <w:tcW w:w="1124" w:type="dxa"/>
          </w:tcPr>
          <w:p w14:paraId="1D01362A" w14:textId="77777777" w:rsidR="005750BB" w:rsidRPr="00D45239" w:rsidRDefault="005750BB" w:rsidP="003A137B">
            <w:pPr>
              <w:pStyle w:val="ListParagraph"/>
              <w:tabs>
                <w:tab w:val="left" w:pos="881"/>
              </w:tabs>
              <w:ind w:left="0" w:right="1797"/>
              <w:rPr>
                <w:rFonts w:asciiTheme="minorHAnsi" w:hAnsiTheme="minorHAnsi" w:cstheme="minorHAnsi"/>
                <w:sz w:val="22"/>
                <w:szCs w:val="22"/>
              </w:rPr>
            </w:pPr>
            <w:r w:rsidRPr="00D45239">
              <w:rPr>
                <w:rFonts w:asciiTheme="minorHAnsi" w:hAnsiTheme="minorHAnsi" w:cstheme="minorHAnsi"/>
                <w:sz w:val="22"/>
                <w:szCs w:val="22"/>
              </w:rPr>
              <w:t>3</w:t>
            </w:r>
          </w:p>
        </w:tc>
        <w:tc>
          <w:tcPr>
            <w:tcW w:w="3974" w:type="dxa"/>
          </w:tcPr>
          <w:p w14:paraId="5287AB0B" w14:textId="77777777" w:rsidR="005750BB" w:rsidRPr="00D45239" w:rsidRDefault="005750BB" w:rsidP="003A137B">
            <w:pPr>
              <w:pStyle w:val="ListParagraph"/>
              <w:ind w:left="0"/>
              <w:rPr>
                <w:rFonts w:asciiTheme="minorHAnsi" w:hAnsiTheme="minorHAnsi" w:cstheme="minorHAnsi"/>
                <w:sz w:val="22"/>
                <w:szCs w:val="22"/>
              </w:rPr>
            </w:pPr>
            <w:r w:rsidRPr="00D45239">
              <w:rPr>
                <w:rFonts w:asciiTheme="minorHAnsi" w:hAnsiTheme="minorHAnsi" w:cstheme="minorHAnsi"/>
                <w:sz w:val="22"/>
                <w:szCs w:val="22"/>
              </w:rPr>
              <w:t>Client Citation</w:t>
            </w:r>
          </w:p>
        </w:tc>
        <w:tc>
          <w:tcPr>
            <w:tcW w:w="1418" w:type="dxa"/>
          </w:tcPr>
          <w:p w14:paraId="39B9B145" w14:textId="77777777" w:rsidR="005750BB" w:rsidRPr="00D45239" w:rsidRDefault="005750BB" w:rsidP="003A137B">
            <w:pPr>
              <w:pStyle w:val="BodyText"/>
              <w:jc w:val="center"/>
              <w:rPr>
                <w:rFonts w:asciiTheme="minorHAnsi" w:hAnsiTheme="minorHAnsi" w:cstheme="minorHAnsi"/>
                <w:sz w:val="22"/>
                <w:szCs w:val="22"/>
              </w:rPr>
            </w:pPr>
            <w:r w:rsidRPr="00D45239">
              <w:rPr>
                <w:rFonts w:asciiTheme="minorHAnsi" w:hAnsiTheme="minorHAnsi" w:cstheme="minorHAnsi"/>
                <w:sz w:val="22"/>
                <w:szCs w:val="22"/>
              </w:rPr>
              <w:t>C</w:t>
            </w:r>
          </w:p>
        </w:tc>
        <w:tc>
          <w:tcPr>
            <w:tcW w:w="2902" w:type="dxa"/>
          </w:tcPr>
          <w:p w14:paraId="23D2699A" w14:textId="77777777" w:rsidR="005750BB" w:rsidRPr="00D45239" w:rsidRDefault="005750BB" w:rsidP="003A137B">
            <w:pPr>
              <w:pStyle w:val="BodyText"/>
              <w:rPr>
                <w:rFonts w:asciiTheme="minorHAnsi" w:hAnsiTheme="minorHAnsi" w:cstheme="minorHAnsi"/>
                <w:sz w:val="22"/>
                <w:szCs w:val="22"/>
              </w:rPr>
            </w:pPr>
            <w:r w:rsidRPr="00D45239">
              <w:rPr>
                <w:rFonts w:asciiTheme="minorHAnsi" w:hAnsiTheme="minorHAnsi" w:cstheme="minorHAnsi"/>
                <w:sz w:val="22"/>
                <w:szCs w:val="22"/>
              </w:rPr>
              <w:t>At least 2 references</w:t>
            </w:r>
          </w:p>
        </w:tc>
      </w:tr>
      <w:tr w:rsidR="005750BB" w:rsidRPr="00D45239" w14:paraId="303E6A1F" w14:textId="77777777" w:rsidTr="00D45239">
        <w:trPr>
          <w:trHeight w:val="278"/>
        </w:trPr>
        <w:tc>
          <w:tcPr>
            <w:tcW w:w="1124" w:type="dxa"/>
          </w:tcPr>
          <w:p w14:paraId="189B97AA" w14:textId="77777777" w:rsidR="005750BB" w:rsidRPr="00D45239" w:rsidRDefault="005750BB" w:rsidP="003A137B">
            <w:pPr>
              <w:pStyle w:val="ListParagraph"/>
              <w:tabs>
                <w:tab w:val="left" w:pos="881"/>
              </w:tabs>
              <w:ind w:left="0" w:right="1797"/>
              <w:rPr>
                <w:rFonts w:asciiTheme="minorHAnsi" w:hAnsiTheme="minorHAnsi" w:cstheme="minorHAnsi"/>
                <w:sz w:val="22"/>
                <w:szCs w:val="22"/>
              </w:rPr>
            </w:pPr>
            <w:r w:rsidRPr="00D45239">
              <w:rPr>
                <w:rFonts w:asciiTheme="minorHAnsi" w:hAnsiTheme="minorHAnsi" w:cstheme="minorHAnsi"/>
                <w:sz w:val="22"/>
                <w:szCs w:val="22"/>
              </w:rPr>
              <w:t>4</w:t>
            </w:r>
          </w:p>
        </w:tc>
        <w:tc>
          <w:tcPr>
            <w:tcW w:w="3974" w:type="dxa"/>
          </w:tcPr>
          <w:p w14:paraId="24160A2F" w14:textId="77777777" w:rsidR="005750BB" w:rsidRPr="00D45239" w:rsidRDefault="005750BB" w:rsidP="003A137B">
            <w:pPr>
              <w:pStyle w:val="ListParagraph"/>
              <w:tabs>
                <w:tab w:val="left" w:pos="881"/>
              </w:tabs>
              <w:ind w:left="0"/>
              <w:rPr>
                <w:rFonts w:asciiTheme="minorHAnsi" w:hAnsiTheme="minorHAnsi" w:cstheme="minorHAnsi"/>
                <w:sz w:val="22"/>
                <w:szCs w:val="22"/>
              </w:rPr>
            </w:pPr>
            <w:r w:rsidRPr="00D45239">
              <w:rPr>
                <w:rFonts w:asciiTheme="minorHAnsi" w:hAnsiTheme="minorHAnsi" w:cstheme="minorHAnsi"/>
                <w:sz w:val="22"/>
                <w:szCs w:val="22"/>
              </w:rPr>
              <w:t>Bidders’ Profile</w:t>
            </w:r>
          </w:p>
        </w:tc>
        <w:tc>
          <w:tcPr>
            <w:tcW w:w="1418" w:type="dxa"/>
          </w:tcPr>
          <w:p w14:paraId="7C91741A" w14:textId="77777777" w:rsidR="005750BB" w:rsidRPr="00D45239" w:rsidRDefault="005750BB" w:rsidP="003A137B">
            <w:pPr>
              <w:pStyle w:val="BodyText"/>
              <w:jc w:val="center"/>
              <w:rPr>
                <w:rFonts w:asciiTheme="minorHAnsi" w:hAnsiTheme="minorHAnsi" w:cstheme="minorHAnsi"/>
                <w:sz w:val="22"/>
                <w:szCs w:val="22"/>
              </w:rPr>
            </w:pPr>
            <w:r w:rsidRPr="00D45239">
              <w:rPr>
                <w:rFonts w:asciiTheme="minorHAnsi" w:hAnsiTheme="minorHAnsi" w:cstheme="minorHAnsi"/>
                <w:sz w:val="22"/>
                <w:szCs w:val="22"/>
              </w:rPr>
              <w:t>D</w:t>
            </w:r>
          </w:p>
        </w:tc>
        <w:tc>
          <w:tcPr>
            <w:tcW w:w="2902" w:type="dxa"/>
          </w:tcPr>
          <w:p w14:paraId="73201123" w14:textId="77777777" w:rsidR="005750BB" w:rsidRPr="00D45239" w:rsidRDefault="005750BB" w:rsidP="003A137B">
            <w:pPr>
              <w:pStyle w:val="ListParagraph"/>
              <w:tabs>
                <w:tab w:val="left" w:pos="881"/>
              </w:tabs>
              <w:ind w:left="0" w:right="1797"/>
              <w:jc w:val="center"/>
              <w:rPr>
                <w:rFonts w:asciiTheme="minorHAnsi" w:hAnsiTheme="minorHAnsi" w:cstheme="minorHAnsi"/>
                <w:b/>
                <w:sz w:val="22"/>
                <w:szCs w:val="22"/>
              </w:rPr>
            </w:pPr>
          </w:p>
        </w:tc>
      </w:tr>
      <w:tr w:rsidR="005750BB" w:rsidRPr="00D45239" w14:paraId="202B032E" w14:textId="77777777" w:rsidTr="00D45239">
        <w:trPr>
          <w:trHeight w:val="278"/>
        </w:trPr>
        <w:tc>
          <w:tcPr>
            <w:tcW w:w="1124" w:type="dxa"/>
          </w:tcPr>
          <w:p w14:paraId="6579EB38" w14:textId="77777777" w:rsidR="005750BB" w:rsidRPr="00D45239" w:rsidRDefault="005750BB" w:rsidP="003A137B">
            <w:pPr>
              <w:pStyle w:val="ListParagraph"/>
              <w:tabs>
                <w:tab w:val="left" w:pos="881"/>
              </w:tabs>
              <w:ind w:left="0" w:right="1797"/>
              <w:rPr>
                <w:rFonts w:asciiTheme="minorHAnsi" w:hAnsiTheme="minorHAnsi" w:cstheme="minorHAnsi"/>
                <w:sz w:val="22"/>
                <w:szCs w:val="22"/>
              </w:rPr>
            </w:pPr>
            <w:r w:rsidRPr="00D45239">
              <w:rPr>
                <w:rFonts w:asciiTheme="minorHAnsi" w:hAnsiTheme="minorHAnsi" w:cstheme="minorHAnsi"/>
                <w:sz w:val="22"/>
                <w:szCs w:val="22"/>
              </w:rPr>
              <w:t>5</w:t>
            </w:r>
          </w:p>
        </w:tc>
        <w:tc>
          <w:tcPr>
            <w:tcW w:w="3974" w:type="dxa"/>
          </w:tcPr>
          <w:p w14:paraId="1141B9E2" w14:textId="77777777" w:rsidR="005750BB" w:rsidRPr="00D45239" w:rsidRDefault="005750BB" w:rsidP="003A137B">
            <w:pPr>
              <w:pStyle w:val="ListParagraph"/>
              <w:tabs>
                <w:tab w:val="left" w:pos="881"/>
              </w:tabs>
              <w:ind w:left="0"/>
              <w:rPr>
                <w:rFonts w:asciiTheme="minorHAnsi" w:hAnsiTheme="minorHAnsi" w:cstheme="minorHAnsi"/>
                <w:sz w:val="22"/>
                <w:szCs w:val="22"/>
              </w:rPr>
            </w:pPr>
            <w:r w:rsidRPr="00D45239">
              <w:rPr>
                <w:rFonts w:asciiTheme="minorHAnsi" w:hAnsiTheme="minorHAnsi" w:cstheme="minorHAnsi"/>
                <w:sz w:val="22"/>
                <w:szCs w:val="22"/>
              </w:rPr>
              <w:t>Non-Price Bid</w:t>
            </w:r>
          </w:p>
        </w:tc>
        <w:tc>
          <w:tcPr>
            <w:tcW w:w="1418" w:type="dxa"/>
          </w:tcPr>
          <w:p w14:paraId="2184D437" w14:textId="77777777" w:rsidR="005750BB" w:rsidRPr="00D45239" w:rsidRDefault="005750BB" w:rsidP="003A137B">
            <w:pPr>
              <w:pStyle w:val="BodyText"/>
              <w:jc w:val="center"/>
              <w:rPr>
                <w:rFonts w:asciiTheme="minorHAnsi" w:hAnsiTheme="minorHAnsi" w:cstheme="minorHAnsi"/>
                <w:sz w:val="22"/>
                <w:szCs w:val="22"/>
              </w:rPr>
            </w:pPr>
            <w:r w:rsidRPr="00D45239">
              <w:rPr>
                <w:rFonts w:asciiTheme="minorHAnsi" w:hAnsiTheme="minorHAnsi" w:cstheme="minorHAnsi"/>
                <w:sz w:val="22"/>
                <w:szCs w:val="22"/>
              </w:rPr>
              <w:t>E</w:t>
            </w:r>
          </w:p>
        </w:tc>
        <w:tc>
          <w:tcPr>
            <w:tcW w:w="2902" w:type="dxa"/>
          </w:tcPr>
          <w:p w14:paraId="7FCE15E6" w14:textId="77777777" w:rsidR="005750BB" w:rsidRPr="00D45239" w:rsidRDefault="005750BB" w:rsidP="003A137B">
            <w:pPr>
              <w:pStyle w:val="ListParagraph"/>
              <w:tabs>
                <w:tab w:val="left" w:pos="881"/>
              </w:tabs>
              <w:ind w:left="0" w:right="1797"/>
              <w:jc w:val="center"/>
              <w:rPr>
                <w:rFonts w:asciiTheme="minorHAnsi" w:hAnsiTheme="minorHAnsi" w:cstheme="minorHAnsi"/>
                <w:b/>
                <w:sz w:val="22"/>
                <w:szCs w:val="22"/>
              </w:rPr>
            </w:pPr>
          </w:p>
        </w:tc>
      </w:tr>
      <w:tr w:rsidR="005750BB" w:rsidRPr="00D45239" w14:paraId="74E1EAEB" w14:textId="77777777" w:rsidTr="00D45239">
        <w:trPr>
          <w:trHeight w:val="278"/>
        </w:trPr>
        <w:tc>
          <w:tcPr>
            <w:tcW w:w="1124" w:type="dxa"/>
          </w:tcPr>
          <w:p w14:paraId="2D25C178" w14:textId="77777777" w:rsidR="005750BB" w:rsidRPr="00D45239" w:rsidRDefault="005750BB" w:rsidP="003A137B">
            <w:pPr>
              <w:pStyle w:val="ListParagraph"/>
              <w:tabs>
                <w:tab w:val="left" w:pos="881"/>
              </w:tabs>
              <w:ind w:left="0" w:right="1797"/>
              <w:rPr>
                <w:rFonts w:asciiTheme="minorHAnsi" w:hAnsiTheme="minorHAnsi" w:cstheme="minorHAnsi"/>
                <w:sz w:val="22"/>
                <w:szCs w:val="22"/>
              </w:rPr>
            </w:pPr>
            <w:r w:rsidRPr="00D45239">
              <w:rPr>
                <w:rFonts w:asciiTheme="minorHAnsi" w:hAnsiTheme="minorHAnsi" w:cstheme="minorHAnsi"/>
                <w:sz w:val="22"/>
                <w:szCs w:val="22"/>
              </w:rPr>
              <w:t>6</w:t>
            </w:r>
          </w:p>
        </w:tc>
        <w:tc>
          <w:tcPr>
            <w:tcW w:w="3974" w:type="dxa"/>
          </w:tcPr>
          <w:p w14:paraId="1C7BF68E" w14:textId="77777777" w:rsidR="005750BB" w:rsidRPr="00D45239" w:rsidRDefault="005750BB" w:rsidP="003A137B">
            <w:pPr>
              <w:pStyle w:val="ListParagraph"/>
              <w:tabs>
                <w:tab w:val="left" w:pos="881"/>
              </w:tabs>
              <w:ind w:left="0"/>
              <w:rPr>
                <w:rFonts w:asciiTheme="minorHAnsi" w:hAnsiTheme="minorHAnsi" w:cstheme="minorHAnsi"/>
                <w:sz w:val="22"/>
                <w:szCs w:val="22"/>
              </w:rPr>
            </w:pPr>
            <w:r w:rsidRPr="00D45239">
              <w:rPr>
                <w:rFonts w:asciiTheme="minorHAnsi" w:hAnsiTheme="minorHAnsi" w:cstheme="minorHAnsi"/>
                <w:sz w:val="22"/>
                <w:szCs w:val="22"/>
              </w:rPr>
              <w:t>Pre-Bid Queries and SBICAP Response</w:t>
            </w:r>
          </w:p>
        </w:tc>
        <w:tc>
          <w:tcPr>
            <w:tcW w:w="1418" w:type="dxa"/>
          </w:tcPr>
          <w:p w14:paraId="5AAE76E2" w14:textId="77777777" w:rsidR="005750BB" w:rsidRPr="00D45239" w:rsidRDefault="005750BB" w:rsidP="003A137B">
            <w:pPr>
              <w:pStyle w:val="BodyText"/>
              <w:jc w:val="center"/>
              <w:rPr>
                <w:rFonts w:asciiTheme="minorHAnsi" w:hAnsiTheme="minorHAnsi" w:cstheme="minorHAnsi"/>
                <w:sz w:val="22"/>
                <w:szCs w:val="22"/>
              </w:rPr>
            </w:pPr>
            <w:r w:rsidRPr="00D45239">
              <w:rPr>
                <w:rFonts w:asciiTheme="minorHAnsi" w:hAnsiTheme="minorHAnsi" w:cstheme="minorHAnsi"/>
                <w:sz w:val="22"/>
                <w:szCs w:val="22"/>
              </w:rPr>
              <w:t>F</w:t>
            </w:r>
          </w:p>
        </w:tc>
        <w:tc>
          <w:tcPr>
            <w:tcW w:w="2902" w:type="dxa"/>
          </w:tcPr>
          <w:p w14:paraId="72139903" w14:textId="77777777" w:rsidR="005750BB" w:rsidRPr="00D45239" w:rsidRDefault="005750BB" w:rsidP="003A137B">
            <w:pPr>
              <w:pStyle w:val="ListParagraph"/>
              <w:tabs>
                <w:tab w:val="left" w:pos="881"/>
              </w:tabs>
              <w:ind w:left="0" w:right="1797"/>
              <w:jc w:val="center"/>
              <w:rPr>
                <w:rFonts w:asciiTheme="minorHAnsi" w:hAnsiTheme="minorHAnsi" w:cstheme="minorHAnsi"/>
                <w:b/>
                <w:sz w:val="22"/>
                <w:szCs w:val="22"/>
              </w:rPr>
            </w:pPr>
          </w:p>
        </w:tc>
      </w:tr>
      <w:tr w:rsidR="006F47F6" w:rsidRPr="00D45239" w14:paraId="19E797E5" w14:textId="77777777" w:rsidTr="00D45239">
        <w:trPr>
          <w:trHeight w:val="278"/>
        </w:trPr>
        <w:tc>
          <w:tcPr>
            <w:tcW w:w="1124" w:type="dxa"/>
          </w:tcPr>
          <w:p w14:paraId="7A8F11B5" w14:textId="64BAF0F9" w:rsidR="006F47F6" w:rsidRPr="00D45239" w:rsidRDefault="006F47F6" w:rsidP="003A137B">
            <w:pPr>
              <w:pStyle w:val="ListParagraph"/>
              <w:tabs>
                <w:tab w:val="left" w:pos="881"/>
              </w:tabs>
              <w:ind w:left="0" w:right="1797"/>
              <w:rPr>
                <w:rFonts w:asciiTheme="minorHAnsi" w:hAnsiTheme="minorHAnsi" w:cstheme="minorHAnsi"/>
                <w:sz w:val="22"/>
                <w:szCs w:val="22"/>
              </w:rPr>
            </w:pPr>
            <w:r>
              <w:rPr>
                <w:rFonts w:asciiTheme="minorHAnsi" w:hAnsiTheme="minorHAnsi" w:cstheme="minorHAnsi"/>
                <w:sz w:val="22"/>
                <w:szCs w:val="22"/>
              </w:rPr>
              <w:t>7</w:t>
            </w:r>
          </w:p>
        </w:tc>
        <w:tc>
          <w:tcPr>
            <w:tcW w:w="3974" w:type="dxa"/>
          </w:tcPr>
          <w:p w14:paraId="5DA746E3" w14:textId="5ADCE0B6" w:rsidR="006F47F6" w:rsidRPr="00D45239" w:rsidRDefault="006F47F6" w:rsidP="003A137B">
            <w:pPr>
              <w:pStyle w:val="ListParagraph"/>
              <w:tabs>
                <w:tab w:val="left" w:pos="881"/>
              </w:tabs>
              <w:ind w:left="0"/>
              <w:rPr>
                <w:rFonts w:asciiTheme="minorHAnsi" w:hAnsiTheme="minorHAnsi" w:cstheme="minorHAnsi"/>
                <w:sz w:val="22"/>
                <w:szCs w:val="22"/>
              </w:rPr>
            </w:pPr>
            <w:r>
              <w:rPr>
                <w:rFonts w:asciiTheme="minorHAnsi" w:hAnsiTheme="minorHAnsi" w:cstheme="minorHAnsi"/>
                <w:sz w:val="22"/>
                <w:szCs w:val="22"/>
              </w:rPr>
              <w:t>Inventory</w:t>
            </w:r>
          </w:p>
        </w:tc>
        <w:tc>
          <w:tcPr>
            <w:tcW w:w="1418" w:type="dxa"/>
          </w:tcPr>
          <w:p w14:paraId="75574F4C" w14:textId="66A58533" w:rsidR="006F47F6" w:rsidRPr="00D45239" w:rsidRDefault="006F47F6" w:rsidP="003A137B">
            <w:pPr>
              <w:pStyle w:val="BodyText"/>
              <w:jc w:val="center"/>
              <w:rPr>
                <w:rFonts w:asciiTheme="minorHAnsi" w:hAnsiTheme="minorHAnsi" w:cstheme="minorHAnsi"/>
                <w:sz w:val="22"/>
                <w:szCs w:val="22"/>
              </w:rPr>
            </w:pPr>
            <w:r>
              <w:rPr>
                <w:rFonts w:asciiTheme="minorHAnsi" w:hAnsiTheme="minorHAnsi" w:cstheme="minorHAnsi"/>
                <w:sz w:val="22"/>
                <w:szCs w:val="22"/>
              </w:rPr>
              <w:t>G</w:t>
            </w:r>
          </w:p>
        </w:tc>
        <w:tc>
          <w:tcPr>
            <w:tcW w:w="2902" w:type="dxa"/>
          </w:tcPr>
          <w:p w14:paraId="318A18D6" w14:textId="77777777" w:rsidR="006F47F6" w:rsidRPr="00D45239" w:rsidRDefault="006F47F6" w:rsidP="003A137B">
            <w:pPr>
              <w:pStyle w:val="ListParagraph"/>
              <w:tabs>
                <w:tab w:val="left" w:pos="881"/>
              </w:tabs>
              <w:ind w:left="0" w:right="1797"/>
              <w:jc w:val="center"/>
              <w:rPr>
                <w:rFonts w:asciiTheme="minorHAnsi" w:hAnsiTheme="minorHAnsi" w:cstheme="minorHAnsi"/>
                <w:b/>
                <w:sz w:val="22"/>
                <w:szCs w:val="22"/>
              </w:rPr>
            </w:pPr>
          </w:p>
        </w:tc>
      </w:tr>
    </w:tbl>
    <w:p w14:paraId="19FE29B1" w14:textId="77777777" w:rsidR="005750BB" w:rsidRPr="00D45239" w:rsidRDefault="005750BB" w:rsidP="005750BB">
      <w:pPr>
        <w:pStyle w:val="ListParagraph"/>
        <w:tabs>
          <w:tab w:val="left" w:pos="881"/>
        </w:tabs>
        <w:ind w:right="1797"/>
        <w:rPr>
          <w:rFonts w:asciiTheme="minorHAnsi" w:hAnsiTheme="minorHAnsi" w:cstheme="minorHAnsi"/>
          <w:sz w:val="22"/>
          <w:szCs w:val="22"/>
        </w:rPr>
      </w:pPr>
    </w:p>
    <w:p w14:paraId="46922991" w14:textId="77777777" w:rsidR="005750BB" w:rsidRPr="00D45239" w:rsidRDefault="005750BB" w:rsidP="005750BB">
      <w:pPr>
        <w:pStyle w:val="ListParagraph"/>
        <w:tabs>
          <w:tab w:val="left" w:pos="881"/>
        </w:tabs>
        <w:ind w:right="1797"/>
        <w:rPr>
          <w:rFonts w:asciiTheme="minorHAnsi" w:hAnsiTheme="minorHAnsi" w:cstheme="minorHAnsi"/>
          <w:sz w:val="22"/>
          <w:szCs w:val="22"/>
        </w:rPr>
      </w:pPr>
    </w:p>
    <w:p w14:paraId="70517757" w14:textId="77777777" w:rsidR="005750BB" w:rsidRPr="00D45239" w:rsidRDefault="005750BB" w:rsidP="005750BB">
      <w:pPr>
        <w:pStyle w:val="ListParagraph"/>
        <w:tabs>
          <w:tab w:val="left" w:pos="881"/>
        </w:tabs>
        <w:ind w:right="1797"/>
        <w:rPr>
          <w:rFonts w:asciiTheme="minorHAnsi" w:hAnsiTheme="minorHAnsi" w:cstheme="minorHAnsi"/>
          <w:b/>
          <w:sz w:val="22"/>
          <w:szCs w:val="22"/>
          <w:u w:val="single"/>
        </w:rPr>
      </w:pPr>
      <w:r w:rsidRPr="00D45239">
        <w:rPr>
          <w:rFonts w:asciiTheme="minorHAnsi" w:hAnsiTheme="minorHAnsi" w:cstheme="minorHAnsi"/>
          <w:b/>
          <w:sz w:val="22"/>
          <w:szCs w:val="22"/>
          <w:u w:val="single"/>
        </w:rPr>
        <w:t>Commercial bid should be comprising of</w:t>
      </w:r>
    </w:p>
    <w:p w14:paraId="005C3261" w14:textId="77777777" w:rsidR="005750BB" w:rsidRPr="00D45239" w:rsidRDefault="005750BB" w:rsidP="005750BB">
      <w:pPr>
        <w:pStyle w:val="ListParagraph"/>
        <w:tabs>
          <w:tab w:val="left" w:pos="881"/>
        </w:tabs>
        <w:ind w:right="1797"/>
        <w:rPr>
          <w:rFonts w:asciiTheme="minorHAnsi" w:hAnsiTheme="minorHAnsi" w:cstheme="minorHAnsi"/>
          <w:sz w:val="22"/>
          <w:szCs w:val="22"/>
        </w:rPr>
      </w:pPr>
    </w:p>
    <w:p w14:paraId="722DA408" w14:textId="07EC73A8" w:rsidR="005750BB" w:rsidRDefault="005750BB" w:rsidP="005750BB">
      <w:pPr>
        <w:pStyle w:val="ListParagraph"/>
        <w:widowControl w:val="0"/>
        <w:numPr>
          <w:ilvl w:val="0"/>
          <w:numId w:val="19"/>
        </w:numPr>
        <w:tabs>
          <w:tab w:val="left" w:pos="881"/>
        </w:tabs>
        <w:autoSpaceDE w:val="0"/>
        <w:autoSpaceDN w:val="0"/>
        <w:spacing w:after="0" w:line="240" w:lineRule="auto"/>
        <w:ind w:right="1797"/>
        <w:contextualSpacing w:val="0"/>
        <w:jc w:val="both"/>
        <w:rPr>
          <w:rFonts w:asciiTheme="minorHAnsi" w:hAnsiTheme="minorHAnsi" w:cstheme="minorHAnsi"/>
          <w:b/>
          <w:sz w:val="22"/>
          <w:szCs w:val="22"/>
        </w:rPr>
      </w:pPr>
      <w:r w:rsidRPr="00D45239">
        <w:rPr>
          <w:rFonts w:asciiTheme="minorHAnsi" w:hAnsiTheme="minorHAnsi" w:cstheme="minorHAnsi"/>
          <w:sz w:val="22"/>
          <w:szCs w:val="22"/>
        </w:rPr>
        <w:t xml:space="preserve">Price Bid – </w:t>
      </w:r>
      <w:r w:rsidRPr="00D45239">
        <w:rPr>
          <w:rFonts w:asciiTheme="minorHAnsi" w:hAnsiTheme="minorHAnsi" w:cstheme="minorHAnsi"/>
          <w:b/>
          <w:sz w:val="22"/>
          <w:szCs w:val="22"/>
        </w:rPr>
        <w:t>Annexure -H (To be submitted post Technical Qualification only)</w:t>
      </w:r>
    </w:p>
    <w:p w14:paraId="151DB5D2" w14:textId="77777777" w:rsidR="00D45239" w:rsidRPr="00D45239" w:rsidRDefault="00D45239" w:rsidP="00D45239">
      <w:pPr>
        <w:pStyle w:val="ListParagraph"/>
        <w:widowControl w:val="0"/>
        <w:tabs>
          <w:tab w:val="left" w:pos="881"/>
        </w:tabs>
        <w:autoSpaceDE w:val="0"/>
        <w:autoSpaceDN w:val="0"/>
        <w:spacing w:after="0" w:line="240" w:lineRule="auto"/>
        <w:ind w:left="1240" w:right="1797"/>
        <w:contextualSpacing w:val="0"/>
        <w:jc w:val="both"/>
        <w:rPr>
          <w:rFonts w:asciiTheme="minorHAnsi" w:hAnsiTheme="minorHAnsi" w:cstheme="minorHAnsi"/>
          <w:b/>
          <w:sz w:val="22"/>
          <w:szCs w:val="22"/>
        </w:rPr>
      </w:pPr>
    </w:p>
    <w:p w14:paraId="5BFAB44D" w14:textId="77777777" w:rsidR="005750BB" w:rsidRPr="00D45239" w:rsidRDefault="005750BB" w:rsidP="005750BB">
      <w:pPr>
        <w:pStyle w:val="Heading1"/>
        <w:numPr>
          <w:ilvl w:val="0"/>
          <w:numId w:val="15"/>
        </w:numPr>
        <w:tabs>
          <w:tab w:val="left" w:pos="881"/>
        </w:tabs>
        <w:ind w:left="720" w:hanging="720"/>
        <w:rPr>
          <w:rFonts w:asciiTheme="minorHAnsi" w:hAnsiTheme="minorHAnsi" w:cstheme="minorHAnsi"/>
          <w:sz w:val="22"/>
          <w:szCs w:val="22"/>
        </w:rPr>
      </w:pPr>
      <w:bookmarkStart w:id="11" w:name="_Toc101792627"/>
      <w:bookmarkStart w:id="12" w:name="_Toc101876543"/>
      <w:r w:rsidRPr="00D45239">
        <w:rPr>
          <w:rFonts w:asciiTheme="minorHAnsi" w:hAnsiTheme="minorHAnsi" w:cstheme="minorHAnsi"/>
          <w:color w:val="20798E"/>
          <w:sz w:val="22"/>
          <w:szCs w:val="22"/>
        </w:rPr>
        <w:t>Evaluation</w:t>
      </w:r>
      <w:r w:rsidRPr="00D45239">
        <w:rPr>
          <w:rFonts w:asciiTheme="minorHAnsi" w:hAnsiTheme="minorHAnsi" w:cstheme="minorHAnsi"/>
          <w:color w:val="20798E"/>
          <w:spacing w:val="-4"/>
          <w:sz w:val="22"/>
          <w:szCs w:val="22"/>
        </w:rPr>
        <w:t xml:space="preserve"> </w:t>
      </w:r>
      <w:r w:rsidRPr="00D45239">
        <w:rPr>
          <w:rFonts w:asciiTheme="minorHAnsi" w:hAnsiTheme="minorHAnsi" w:cstheme="minorHAnsi"/>
          <w:color w:val="20798E"/>
          <w:sz w:val="22"/>
          <w:szCs w:val="22"/>
        </w:rPr>
        <w:t>Process</w:t>
      </w:r>
      <w:bookmarkEnd w:id="11"/>
      <w:bookmarkEnd w:id="12"/>
    </w:p>
    <w:p w14:paraId="2D94BB4E" w14:textId="08B4E7DF" w:rsidR="005750BB" w:rsidRPr="00D45239" w:rsidRDefault="005750BB" w:rsidP="00D45239">
      <w:pPr>
        <w:pStyle w:val="BodyText"/>
        <w:ind w:left="851" w:right="1800"/>
        <w:jc w:val="both"/>
        <w:rPr>
          <w:rFonts w:asciiTheme="minorHAnsi" w:hAnsiTheme="minorHAnsi" w:cstheme="minorHAnsi"/>
          <w:sz w:val="22"/>
          <w:szCs w:val="22"/>
        </w:rPr>
      </w:pPr>
      <w:r w:rsidRPr="00D45239">
        <w:rPr>
          <w:rFonts w:asciiTheme="minorHAnsi" w:hAnsiTheme="minorHAnsi" w:cstheme="minorHAnsi"/>
          <w:sz w:val="22"/>
          <w:szCs w:val="22"/>
        </w:rPr>
        <w:t>SBICAP will evaluate only those proposals, which meet the eligibility criteria as well as complete and responsive in all respects, for comparison and final selection.</w:t>
      </w:r>
    </w:p>
    <w:p w14:paraId="3DE25C41" w14:textId="77777777" w:rsidR="005750BB" w:rsidRPr="00D45239" w:rsidRDefault="005750BB" w:rsidP="005750BB">
      <w:pPr>
        <w:pStyle w:val="ListParagraph"/>
        <w:widowControl w:val="0"/>
        <w:numPr>
          <w:ilvl w:val="1"/>
          <w:numId w:val="15"/>
        </w:numPr>
        <w:tabs>
          <w:tab w:val="left" w:pos="881"/>
        </w:tabs>
        <w:autoSpaceDE w:val="0"/>
        <w:autoSpaceDN w:val="0"/>
        <w:spacing w:after="0" w:line="240" w:lineRule="auto"/>
        <w:ind w:right="1803"/>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objective of the evaluation process is to evaluate the bids to select the bidder with the best value proposition to</w:t>
      </w:r>
      <w:r w:rsidRPr="00D45239">
        <w:rPr>
          <w:rFonts w:asciiTheme="minorHAnsi" w:hAnsiTheme="minorHAnsi" w:cstheme="minorHAnsi"/>
          <w:spacing w:val="-19"/>
          <w:sz w:val="22"/>
          <w:szCs w:val="22"/>
        </w:rPr>
        <w:t xml:space="preserve"> </w:t>
      </w:r>
      <w:r w:rsidRPr="00D45239">
        <w:rPr>
          <w:rFonts w:asciiTheme="minorHAnsi" w:hAnsiTheme="minorHAnsi" w:cstheme="minorHAnsi"/>
          <w:sz w:val="22"/>
          <w:szCs w:val="22"/>
        </w:rPr>
        <w:t>SBICAP.</w:t>
      </w:r>
    </w:p>
    <w:p w14:paraId="2FF9F6F1" w14:textId="77777777" w:rsidR="005750BB" w:rsidRPr="00D45239" w:rsidRDefault="005750BB" w:rsidP="005750BB">
      <w:pPr>
        <w:pStyle w:val="ListParagraph"/>
        <w:tabs>
          <w:tab w:val="left" w:pos="881"/>
        </w:tabs>
        <w:ind w:right="1803"/>
        <w:rPr>
          <w:rFonts w:asciiTheme="minorHAnsi" w:hAnsiTheme="minorHAnsi" w:cstheme="minorHAnsi"/>
          <w:sz w:val="22"/>
          <w:szCs w:val="22"/>
        </w:rPr>
      </w:pPr>
    </w:p>
    <w:p w14:paraId="23834069" w14:textId="77777777" w:rsidR="005750BB" w:rsidRPr="00D45239" w:rsidRDefault="005750BB" w:rsidP="005750BB">
      <w:pPr>
        <w:pStyle w:val="ListParagraph"/>
        <w:widowControl w:val="0"/>
        <w:numPr>
          <w:ilvl w:val="1"/>
          <w:numId w:val="15"/>
        </w:numPr>
        <w:tabs>
          <w:tab w:val="left" w:pos="881"/>
        </w:tabs>
        <w:autoSpaceDE w:val="0"/>
        <w:autoSpaceDN w:val="0"/>
        <w:spacing w:after="0" w:line="240" w:lineRule="auto"/>
        <w:ind w:right="1796"/>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SBICAP shall evaluate the technical bids initially and based on Technical Bid evaluation, shall undertake commercial bid evaluation of the technically qualified proposals</w:t>
      </w:r>
      <w:r w:rsidRPr="00D45239">
        <w:rPr>
          <w:rFonts w:asciiTheme="minorHAnsi" w:hAnsiTheme="minorHAnsi" w:cstheme="minorHAnsi"/>
          <w:spacing w:val="-17"/>
          <w:sz w:val="22"/>
          <w:szCs w:val="22"/>
        </w:rPr>
        <w:t xml:space="preserve"> </w:t>
      </w:r>
      <w:r w:rsidRPr="00D45239">
        <w:rPr>
          <w:rFonts w:asciiTheme="minorHAnsi" w:hAnsiTheme="minorHAnsi" w:cstheme="minorHAnsi"/>
          <w:sz w:val="22"/>
          <w:szCs w:val="22"/>
        </w:rPr>
        <w:t>only.</w:t>
      </w:r>
    </w:p>
    <w:p w14:paraId="7D4AD335" w14:textId="77777777" w:rsidR="005750BB" w:rsidRPr="00D45239" w:rsidRDefault="005750BB" w:rsidP="005750BB">
      <w:pPr>
        <w:tabs>
          <w:tab w:val="left" w:pos="881"/>
        </w:tabs>
        <w:ind w:right="1796"/>
        <w:rPr>
          <w:rFonts w:asciiTheme="minorHAnsi" w:hAnsiTheme="minorHAnsi" w:cstheme="minorHAnsi"/>
          <w:sz w:val="22"/>
          <w:szCs w:val="22"/>
        </w:rPr>
      </w:pPr>
    </w:p>
    <w:p w14:paraId="3A959B01" w14:textId="77777777" w:rsidR="005750BB" w:rsidRPr="00D45239" w:rsidRDefault="005750BB" w:rsidP="005750BB">
      <w:pPr>
        <w:pStyle w:val="ListParagraph"/>
        <w:widowControl w:val="0"/>
        <w:numPr>
          <w:ilvl w:val="1"/>
          <w:numId w:val="15"/>
        </w:numPr>
        <w:tabs>
          <w:tab w:val="left" w:pos="881"/>
        </w:tabs>
        <w:autoSpaceDE w:val="0"/>
        <w:autoSpaceDN w:val="0"/>
        <w:spacing w:after="0" w:line="240" w:lineRule="auto"/>
        <w:ind w:right="1796"/>
        <w:contextualSpacing w:val="0"/>
        <w:jc w:val="both"/>
        <w:rPr>
          <w:rFonts w:asciiTheme="minorHAnsi" w:hAnsiTheme="minorHAnsi" w:cstheme="minorHAnsi"/>
          <w:sz w:val="22"/>
          <w:szCs w:val="22"/>
        </w:rPr>
      </w:pPr>
      <w:r w:rsidRPr="00D45239">
        <w:rPr>
          <w:rFonts w:asciiTheme="minorHAnsi" w:hAnsiTheme="minorHAnsi" w:cstheme="minorHAnsi"/>
          <w:sz w:val="22"/>
          <w:szCs w:val="22"/>
        </w:rPr>
        <w:t>SBICAP has the right to change the evaluation criteria. SBICAP has the right to disqualify any proposal without any giving any reason.</w:t>
      </w:r>
    </w:p>
    <w:p w14:paraId="18684DDB" w14:textId="77777777" w:rsidR="005750BB" w:rsidRPr="00D45239" w:rsidRDefault="005750BB" w:rsidP="005750BB">
      <w:pPr>
        <w:tabs>
          <w:tab w:val="left" w:pos="881"/>
        </w:tabs>
        <w:ind w:right="1796"/>
        <w:rPr>
          <w:rFonts w:asciiTheme="minorHAnsi" w:hAnsiTheme="minorHAnsi" w:cstheme="minorHAnsi"/>
          <w:sz w:val="22"/>
          <w:szCs w:val="22"/>
        </w:rPr>
      </w:pPr>
    </w:p>
    <w:p w14:paraId="747F91E3" w14:textId="77777777" w:rsidR="005750BB" w:rsidRPr="00D45239" w:rsidRDefault="005750BB" w:rsidP="005750BB">
      <w:pPr>
        <w:pStyle w:val="ListParagraph"/>
        <w:widowControl w:val="0"/>
        <w:numPr>
          <w:ilvl w:val="1"/>
          <w:numId w:val="15"/>
        </w:numPr>
        <w:tabs>
          <w:tab w:val="left" w:pos="881"/>
        </w:tabs>
        <w:autoSpaceDE w:val="0"/>
        <w:autoSpaceDN w:val="0"/>
        <w:spacing w:after="0" w:line="240" w:lineRule="auto"/>
        <w:ind w:right="1796"/>
        <w:contextualSpacing w:val="0"/>
        <w:jc w:val="both"/>
        <w:rPr>
          <w:rFonts w:asciiTheme="minorHAnsi" w:hAnsiTheme="minorHAnsi" w:cstheme="minorHAnsi"/>
          <w:sz w:val="22"/>
          <w:szCs w:val="22"/>
        </w:rPr>
      </w:pPr>
      <w:r w:rsidRPr="00D45239">
        <w:rPr>
          <w:rFonts w:asciiTheme="minorHAnsi" w:hAnsiTheme="minorHAnsi" w:cstheme="minorHAnsi"/>
          <w:sz w:val="22"/>
          <w:szCs w:val="22"/>
        </w:rPr>
        <w:t>By satisfying all technical parameters doesn’t guarantee technical qualification.</w:t>
      </w:r>
    </w:p>
    <w:p w14:paraId="5D0CAEAB" w14:textId="77777777" w:rsidR="005750BB" w:rsidRPr="00D45239" w:rsidRDefault="005750BB" w:rsidP="005750BB">
      <w:pPr>
        <w:tabs>
          <w:tab w:val="left" w:pos="881"/>
        </w:tabs>
        <w:ind w:right="1796"/>
        <w:rPr>
          <w:rFonts w:asciiTheme="minorHAnsi" w:hAnsiTheme="minorHAnsi" w:cstheme="minorHAnsi"/>
          <w:sz w:val="22"/>
          <w:szCs w:val="22"/>
        </w:rPr>
      </w:pPr>
    </w:p>
    <w:p w14:paraId="4A95C40A" w14:textId="77777777" w:rsidR="005750BB" w:rsidRPr="00D45239" w:rsidRDefault="005750BB" w:rsidP="005750BB">
      <w:pPr>
        <w:pStyle w:val="ListParagraph"/>
        <w:widowControl w:val="0"/>
        <w:numPr>
          <w:ilvl w:val="1"/>
          <w:numId w:val="15"/>
        </w:numPr>
        <w:tabs>
          <w:tab w:val="left" w:pos="881"/>
        </w:tabs>
        <w:autoSpaceDE w:val="0"/>
        <w:autoSpaceDN w:val="0"/>
        <w:spacing w:after="0" w:line="240" w:lineRule="auto"/>
        <w:ind w:right="1796"/>
        <w:contextualSpacing w:val="0"/>
        <w:jc w:val="both"/>
        <w:rPr>
          <w:rFonts w:asciiTheme="minorHAnsi" w:hAnsiTheme="minorHAnsi" w:cstheme="minorHAnsi"/>
          <w:sz w:val="22"/>
          <w:szCs w:val="22"/>
        </w:rPr>
      </w:pPr>
      <w:r w:rsidRPr="00D45239">
        <w:rPr>
          <w:rFonts w:asciiTheme="minorHAnsi" w:hAnsiTheme="minorHAnsi" w:cstheme="minorHAnsi"/>
          <w:sz w:val="22"/>
          <w:szCs w:val="22"/>
        </w:rPr>
        <w:t>SBICAP will qualify only those proposals who have qualified in technical evaluation.</w:t>
      </w:r>
    </w:p>
    <w:p w14:paraId="6E8E9F61" w14:textId="77777777" w:rsidR="005750BB" w:rsidRPr="00D45239" w:rsidRDefault="005750BB" w:rsidP="005750BB">
      <w:pPr>
        <w:ind w:left="160"/>
        <w:rPr>
          <w:rFonts w:asciiTheme="minorHAnsi" w:hAnsiTheme="minorHAnsi" w:cstheme="minorHAnsi"/>
          <w:i/>
          <w:color w:val="2CA1BE"/>
          <w:spacing w:val="12"/>
          <w:sz w:val="22"/>
          <w:szCs w:val="22"/>
        </w:rPr>
      </w:pPr>
    </w:p>
    <w:p w14:paraId="4037D1D2" w14:textId="1F300D50" w:rsidR="005750BB" w:rsidRPr="00D45239" w:rsidRDefault="005750BB" w:rsidP="00D45239">
      <w:pPr>
        <w:ind w:left="160"/>
        <w:rPr>
          <w:rFonts w:asciiTheme="minorHAnsi" w:hAnsiTheme="minorHAnsi" w:cstheme="minorHAnsi"/>
          <w:b/>
          <w:i/>
          <w:sz w:val="22"/>
          <w:szCs w:val="22"/>
        </w:rPr>
      </w:pPr>
      <w:r w:rsidRPr="00D45239">
        <w:rPr>
          <w:rFonts w:asciiTheme="minorHAnsi" w:hAnsiTheme="minorHAnsi" w:cstheme="minorHAnsi"/>
          <w:b/>
          <w:i/>
          <w:color w:val="2CA1BE"/>
          <w:spacing w:val="12"/>
          <w:sz w:val="22"/>
          <w:szCs w:val="22"/>
        </w:rPr>
        <w:t xml:space="preserve">Commercial </w:t>
      </w:r>
      <w:r w:rsidRPr="00D45239">
        <w:rPr>
          <w:rFonts w:asciiTheme="minorHAnsi" w:hAnsiTheme="minorHAnsi" w:cstheme="minorHAnsi"/>
          <w:b/>
          <w:i/>
          <w:color w:val="2CA1BE"/>
          <w:spacing w:val="9"/>
          <w:sz w:val="22"/>
          <w:szCs w:val="22"/>
        </w:rPr>
        <w:t>Bid</w:t>
      </w:r>
      <w:r w:rsidRPr="00D45239">
        <w:rPr>
          <w:rFonts w:asciiTheme="minorHAnsi" w:hAnsiTheme="minorHAnsi" w:cstheme="minorHAnsi"/>
          <w:b/>
          <w:i/>
          <w:color w:val="2CA1BE"/>
          <w:spacing w:val="63"/>
          <w:sz w:val="22"/>
          <w:szCs w:val="22"/>
        </w:rPr>
        <w:t xml:space="preserve"> </w:t>
      </w:r>
      <w:r w:rsidRPr="00D45239">
        <w:rPr>
          <w:rFonts w:asciiTheme="minorHAnsi" w:hAnsiTheme="minorHAnsi" w:cstheme="minorHAnsi"/>
          <w:b/>
          <w:i/>
          <w:color w:val="2CA1BE"/>
          <w:spacing w:val="12"/>
          <w:sz w:val="22"/>
          <w:szCs w:val="22"/>
        </w:rPr>
        <w:t>Evaluation</w:t>
      </w:r>
    </w:p>
    <w:p w14:paraId="3879475F" w14:textId="77777777"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pPr>
      <w:r w:rsidRPr="003D3F7F">
        <w:rPr>
          <w:rFonts w:asciiTheme="minorHAnsi" w:hAnsiTheme="minorHAnsi" w:cstheme="minorHAnsi"/>
          <w:sz w:val="22"/>
          <w:szCs w:val="22"/>
        </w:rPr>
        <w:t>If there is a discrepancy between words and figures, the amount in words shall be considered.</w:t>
      </w:r>
    </w:p>
    <w:p w14:paraId="1FB3D870" w14:textId="77777777"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pPr>
      <w:r w:rsidRPr="003D3F7F">
        <w:rPr>
          <w:rFonts w:asciiTheme="minorHAnsi" w:hAnsiTheme="minorHAnsi" w:cstheme="minorHAnsi"/>
          <w:sz w:val="22"/>
          <w:szCs w:val="22"/>
        </w:rPr>
        <w:t>If there is any discrepancy between unit price and total price, the unit price will prevail.</w:t>
      </w:r>
    </w:p>
    <w:p w14:paraId="5182FAC2" w14:textId="77777777"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pPr>
      <w:r w:rsidRPr="003D3F7F">
        <w:rPr>
          <w:rFonts w:asciiTheme="minorHAnsi" w:hAnsiTheme="minorHAnsi" w:cstheme="minorHAnsi"/>
          <w:sz w:val="22"/>
          <w:szCs w:val="22"/>
        </w:rPr>
        <w:t>SBICAP has the right to reject any corrections suggested at a later date.</w:t>
      </w:r>
    </w:p>
    <w:p w14:paraId="28DAB58D" w14:textId="77777777"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pPr>
      <w:r w:rsidRPr="003D3F7F">
        <w:rPr>
          <w:rFonts w:asciiTheme="minorHAnsi" w:hAnsiTheme="minorHAnsi" w:cstheme="minorHAnsi"/>
          <w:sz w:val="22"/>
          <w:szCs w:val="22"/>
        </w:rPr>
        <w:t>SBICAP will only open those commercial bids whose technical bids qualify in technical evaluation.</w:t>
      </w:r>
    </w:p>
    <w:p w14:paraId="6973AA3A" w14:textId="43009F7B"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pPr>
      <w:r w:rsidRPr="003D3F7F">
        <w:rPr>
          <w:rFonts w:asciiTheme="minorHAnsi" w:hAnsiTheme="minorHAnsi" w:cstheme="minorHAnsi"/>
          <w:sz w:val="22"/>
          <w:szCs w:val="22"/>
        </w:rPr>
        <w:t xml:space="preserve">The Commercial bids will be evaluated based on lowest in terms of total cost of ownership which includes support charges for </w:t>
      </w:r>
      <w:r w:rsidR="009D1F80" w:rsidRPr="009D1F80">
        <w:rPr>
          <w:rFonts w:asciiTheme="minorHAnsi" w:hAnsiTheme="minorHAnsi" w:cstheme="minorHAnsi"/>
          <w:sz w:val="22"/>
          <w:szCs w:val="22"/>
          <w:highlight w:val="green"/>
        </w:rPr>
        <w:t xml:space="preserve">2 </w:t>
      </w:r>
      <w:r w:rsidRPr="009D1F80">
        <w:rPr>
          <w:rFonts w:asciiTheme="minorHAnsi" w:hAnsiTheme="minorHAnsi" w:cstheme="minorHAnsi"/>
          <w:sz w:val="22"/>
          <w:szCs w:val="22"/>
          <w:highlight w:val="green"/>
        </w:rPr>
        <w:t>years.</w:t>
      </w:r>
    </w:p>
    <w:p w14:paraId="15566244" w14:textId="77777777"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pPr>
      <w:r w:rsidRPr="003D3F7F">
        <w:rPr>
          <w:rFonts w:asciiTheme="minorHAnsi" w:hAnsiTheme="minorHAnsi" w:cstheme="minorHAnsi"/>
          <w:sz w:val="22"/>
          <w:szCs w:val="22"/>
        </w:rPr>
        <w:t>SBICAP reserves the right to further negotiate the contract price/terms with the selected vendor.</w:t>
      </w:r>
    </w:p>
    <w:p w14:paraId="2E049376" w14:textId="77777777"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pPr>
      <w:r w:rsidRPr="003D3F7F">
        <w:rPr>
          <w:rFonts w:asciiTheme="minorHAnsi" w:hAnsiTheme="minorHAnsi" w:cstheme="minorHAnsi"/>
          <w:sz w:val="22"/>
          <w:szCs w:val="22"/>
        </w:rPr>
        <w:t>SBICAP has its own discretion may also go for the reverse auction process to finalize the commercials</w:t>
      </w:r>
    </w:p>
    <w:p w14:paraId="0F6A9C17" w14:textId="32576DFD" w:rsidR="005750BB" w:rsidRPr="003D3F7F" w:rsidRDefault="005750BB" w:rsidP="003D3F7F">
      <w:pPr>
        <w:pStyle w:val="ListParagraph"/>
        <w:widowControl w:val="0"/>
        <w:numPr>
          <w:ilvl w:val="0"/>
          <w:numId w:val="23"/>
        </w:numPr>
        <w:tabs>
          <w:tab w:val="left" w:pos="881"/>
        </w:tabs>
        <w:autoSpaceDE w:val="0"/>
        <w:autoSpaceDN w:val="0"/>
        <w:spacing w:after="0" w:line="240" w:lineRule="auto"/>
        <w:ind w:left="142" w:right="1796" w:hanging="284"/>
        <w:jc w:val="both"/>
        <w:rPr>
          <w:rFonts w:asciiTheme="minorHAnsi" w:hAnsiTheme="minorHAnsi" w:cstheme="minorHAnsi"/>
          <w:sz w:val="22"/>
          <w:szCs w:val="22"/>
        </w:rPr>
        <w:sectPr w:rsidR="005750BB" w:rsidRPr="003D3F7F" w:rsidSect="00D45239">
          <w:headerReference w:type="default" r:id="rId10"/>
          <w:pgSz w:w="12240" w:h="15840"/>
          <w:pgMar w:top="426" w:right="333" w:bottom="993" w:left="1640" w:header="585" w:footer="1730" w:gutter="0"/>
          <w:cols w:space="720"/>
        </w:sectPr>
      </w:pPr>
      <w:r w:rsidRPr="003D3F7F">
        <w:rPr>
          <w:rFonts w:asciiTheme="minorHAnsi" w:hAnsiTheme="minorHAnsi" w:cstheme="minorHAnsi"/>
          <w:sz w:val="22"/>
          <w:szCs w:val="22"/>
        </w:rPr>
        <w:t>SBICAP reserves the rights to remove any components (software / hardware) form the proposed commercial bid and place order for the partial component</w:t>
      </w:r>
      <w:r w:rsidR="003D3F7F" w:rsidRPr="003D3F7F">
        <w:rPr>
          <w:rFonts w:asciiTheme="minorHAnsi" w:hAnsiTheme="minorHAnsi" w:cstheme="minorHAnsi"/>
          <w:sz w:val="22"/>
          <w:szCs w:val="22"/>
        </w:rPr>
        <w:t>.</w:t>
      </w:r>
    </w:p>
    <w:p w14:paraId="089E032C" w14:textId="77777777" w:rsidR="005750BB" w:rsidRPr="00D45239" w:rsidRDefault="005750BB" w:rsidP="005750BB">
      <w:pPr>
        <w:pStyle w:val="BodyText"/>
        <w:rPr>
          <w:rFonts w:asciiTheme="minorHAnsi" w:hAnsiTheme="minorHAnsi" w:cstheme="minorHAnsi"/>
          <w:sz w:val="22"/>
          <w:szCs w:val="22"/>
        </w:rPr>
      </w:pPr>
    </w:p>
    <w:p w14:paraId="77E4A676" w14:textId="7083BB80" w:rsidR="005750BB" w:rsidRPr="003D3F7F" w:rsidRDefault="005750BB" w:rsidP="005750BB">
      <w:pPr>
        <w:pStyle w:val="Heading1"/>
        <w:numPr>
          <w:ilvl w:val="0"/>
          <w:numId w:val="15"/>
        </w:numPr>
        <w:tabs>
          <w:tab w:val="left" w:pos="881"/>
        </w:tabs>
        <w:ind w:left="720" w:hanging="720"/>
        <w:rPr>
          <w:rFonts w:asciiTheme="minorHAnsi" w:hAnsiTheme="minorHAnsi" w:cstheme="minorHAnsi"/>
          <w:sz w:val="22"/>
          <w:szCs w:val="22"/>
        </w:rPr>
      </w:pPr>
      <w:bookmarkStart w:id="13" w:name="_Toc101792628"/>
      <w:bookmarkStart w:id="14" w:name="_Toc101876544"/>
      <w:r w:rsidRPr="00D45239">
        <w:rPr>
          <w:rFonts w:asciiTheme="minorHAnsi" w:hAnsiTheme="minorHAnsi" w:cstheme="minorHAnsi"/>
          <w:color w:val="20798E"/>
          <w:sz w:val="22"/>
          <w:szCs w:val="22"/>
        </w:rPr>
        <w:t>Selection</w:t>
      </w:r>
      <w:r w:rsidRPr="00D45239">
        <w:rPr>
          <w:rFonts w:asciiTheme="minorHAnsi" w:hAnsiTheme="minorHAnsi" w:cstheme="minorHAnsi"/>
          <w:color w:val="20798E"/>
          <w:spacing w:val="-4"/>
          <w:sz w:val="22"/>
          <w:szCs w:val="22"/>
        </w:rPr>
        <w:t xml:space="preserve"> </w:t>
      </w:r>
      <w:r w:rsidRPr="00D45239">
        <w:rPr>
          <w:rFonts w:asciiTheme="minorHAnsi" w:hAnsiTheme="minorHAnsi" w:cstheme="minorHAnsi"/>
          <w:color w:val="20798E"/>
          <w:sz w:val="22"/>
          <w:szCs w:val="22"/>
        </w:rPr>
        <w:t>Criteria</w:t>
      </w:r>
      <w:r w:rsidRPr="00D45239">
        <w:rPr>
          <w:rFonts w:asciiTheme="minorHAnsi" w:hAnsiTheme="minorHAnsi" w:cstheme="minorHAnsi"/>
          <w:sz w:val="22"/>
          <w:szCs w:val="22"/>
        </w:rPr>
        <w:t>:</w:t>
      </w:r>
      <w:bookmarkEnd w:id="13"/>
      <w:bookmarkEnd w:id="14"/>
    </w:p>
    <w:p w14:paraId="19D30115" w14:textId="77777777" w:rsidR="005750BB" w:rsidRPr="00D45239" w:rsidRDefault="005750BB" w:rsidP="005750BB">
      <w:pPr>
        <w:pStyle w:val="BodyText"/>
        <w:widowControl w:val="0"/>
        <w:numPr>
          <w:ilvl w:val="0"/>
          <w:numId w:val="22"/>
        </w:numPr>
        <w:autoSpaceDE w:val="0"/>
        <w:autoSpaceDN w:val="0"/>
        <w:spacing w:after="0" w:line="240" w:lineRule="auto"/>
        <w:ind w:right="1797"/>
        <w:jc w:val="both"/>
        <w:rPr>
          <w:rFonts w:asciiTheme="minorHAnsi" w:hAnsiTheme="minorHAnsi" w:cstheme="minorHAnsi"/>
          <w:sz w:val="22"/>
          <w:szCs w:val="22"/>
        </w:rPr>
      </w:pPr>
      <w:r w:rsidRPr="00D45239">
        <w:rPr>
          <w:rFonts w:asciiTheme="minorHAnsi" w:hAnsiTheme="minorHAnsi" w:cstheme="minorHAnsi"/>
          <w:sz w:val="22"/>
          <w:szCs w:val="22"/>
        </w:rPr>
        <w:t>The SBICAP will award the contract to the successful in technical and commercial evaluation. SBI Capital Markets Ltd does not bind itself to accept the lowest (L1) of any Tender and has the right to reject any Tender without assigning any reason therefore whatsoever. SBI Capital Markets Ltd also reserves the right to re-issue the Tender. Any decision of SBI Capital Markets Ltd in this regard shall be conclusive, final and binding on the bidder(s).</w:t>
      </w:r>
    </w:p>
    <w:p w14:paraId="4EDD3667" w14:textId="77777777" w:rsidR="005750BB" w:rsidRPr="00D45239" w:rsidRDefault="005750BB" w:rsidP="005750BB">
      <w:pPr>
        <w:jc w:val="both"/>
        <w:rPr>
          <w:rFonts w:asciiTheme="minorHAnsi" w:hAnsiTheme="minorHAnsi" w:cstheme="minorHAnsi"/>
          <w:sz w:val="22"/>
          <w:szCs w:val="22"/>
        </w:rPr>
      </w:pPr>
    </w:p>
    <w:tbl>
      <w:tblPr>
        <w:tblW w:w="7440" w:type="dxa"/>
        <w:tblInd w:w="1315" w:type="dxa"/>
        <w:tblLook w:val="04A0" w:firstRow="1" w:lastRow="0" w:firstColumn="1" w:lastColumn="0" w:noHBand="0" w:noVBand="1"/>
      </w:tblPr>
      <w:tblGrid>
        <w:gridCol w:w="940"/>
        <w:gridCol w:w="4120"/>
        <w:gridCol w:w="2380"/>
      </w:tblGrid>
      <w:tr w:rsidR="005750BB" w:rsidRPr="00D45239" w14:paraId="7715B537" w14:textId="77777777" w:rsidTr="003A137B">
        <w:trPr>
          <w:trHeight w:val="300"/>
        </w:trPr>
        <w:tc>
          <w:tcPr>
            <w:tcW w:w="940" w:type="dxa"/>
            <w:tcBorders>
              <w:top w:val="single" w:sz="4" w:space="0" w:color="auto"/>
              <w:left w:val="single" w:sz="4" w:space="0" w:color="auto"/>
              <w:bottom w:val="single" w:sz="4" w:space="0" w:color="auto"/>
              <w:right w:val="single" w:sz="4" w:space="0" w:color="auto"/>
            </w:tcBorders>
            <w:shd w:val="clear" w:color="000000" w:fill="FFFF00"/>
            <w:vAlign w:val="center"/>
            <w:hideMark/>
          </w:tcPr>
          <w:p w14:paraId="177CFAF7" w14:textId="77777777" w:rsidR="005750BB" w:rsidRPr="00D45239" w:rsidRDefault="005750BB" w:rsidP="003A137B">
            <w:pPr>
              <w:jc w:val="center"/>
              <w:rPr>
                <w:rFonts w:asciiTheme="minorHAnsi" w:eastAsia="Times New Roman" w:hAnsiTheme="minorHAnsi" w:cstheme="minorHAnsi"/>
                <w:b/>
                <w:bCs/>
                <w:color w:val="000000"/>
                <w:sz w:val="22"/>
                <w:szCs w:val="22"/>
                <w:lang w:val="en-IN" w:eastAsia="en-IN"/>
              </w:rPr>
            </w:pPr>
            <w:r w:rsidRPr="00D45239">
              <w:rPr>
                <w:rFonts w:asciiTheme="minorHAnsi" w:eastAsia="Times New Roman" w:hAnsiTheme="minorHAnsi" w:cstheme="minorHAnsi"/>
                <w:b/>
                <w:bCs/>
                <w:color w:val="000000"/>
                <w:sz w:val="22"/>
                <w:szCs w:val="22"/>
                <w:lang w:val="en-IN" w:eastAsia="en-IN"/>
              </w:rPr>
              <w:t>S/N</w:t>
            </w:r>
          </w:p>
        </w:tc>
        <w:tc>
          <w:tcPr>
            <w:tcW w:w="4120" w:type="dxa"/>
            <w:tcBorders>
              <w:top w:val="single" w:sz="4" w:space="0" w:color="auto"/>
              <w:left w:val="nil"/>
              <w:bottom w:val="single" w:sz="4" w:space="0" w:color="auto"/>
              <w:right w:val="single" w:sz="4" w:space="0" w:color="auto"/>
            </w:tcBorders>
            <w:shd w:val="clear" w:color="000000" w:fill="FFFF00"/>
            <w:vAlign w:val="center"/>
            <w:hideMark/>
          </w:tcPr>
          <w:p w14:paraId="30B49EA3" w14:textId="77777777" w:rsidR="005750BB" w:rsidRPr="00D45239" w:rsidRDefault="005750BB" w:rsidP="003A137B">
            <w:pPr>
              <w:jc w:val="center"/>
              <w:rPr>
                <w:rFonts w:asciiTheme="minorHAnsi" w:eastAsia="Times New Roman" w:hAnsiTheme="minorHAnsi" w:cstheme="minorHAnsi"/>
                <w:b/>
                <w:bCs/>
                <w:color w:val="000000"/>
                <w:sz w:val="22"/>
                <w:szCs w:val="22"/>
                <w:lang w:val="en-IN" w:eastAsia="en-IN"/>
              </w:rPr>
            </w:pPr>
            <w:r w:rsidRPr="00D45239">
              <w:rPr>
                <w:rFonts w:asciiTheme="minorHAnsi" w:eastAsia="Times New Roman" w:hAnsiTheme="minorHAnsi" w:cstheme="minorHAnsi"/>
                <w:b/>
                <w:bCs/>
                <w:color w:val="000000"/>
                <w:sz w:val="22"/>
                <w:szCs w:val="22"/>
                <w:lang w:val="en-IN" w:eastAsia="en-IN"/>
              </w:rPr>
              <w:t>Criteria</w:t>
            </w:r>
          </w:p>
        </w:tc>
        <w:tc>
          <w:tcPr>
            <w:tcW w:w="2380" w:type="dxa"/>
            <w:tcBorders>
              <w:top w:val="single" w:sz="4" w:space="0" w:color="auto"/>
              <w:left w:val="nil"/>
              <w:bottom w:val="single" w:sz="4" w:space="0" w:color="auto"/>
              <w:right w:val="single" w:sz="4" w:space="0" w:color="auto"/>
            </w:tcBorders>
            <w:shd w:val="clear" w:color="000000" w:fill="FFFF00"/>
            <w:vAlign w:val="center"/>
            <w:hideMark/>
          </w:tcPr>
          <w:p w14:paraId="1C36A2F1" w14:textId="77777777" w:rsidR="005750BB" w:rsidRPr="00D45239" w:rsidRDefault="005750BB" w:rsidP="003A137B">
            <w:pPr>
              <w:jc w:val="center"/>
              <w:rPr>
                <w:rFonts w:asciiTheme="minorHAnsi" w:eastAsia="Times New Roman" w:hAnsiTheme="minorHAnsi" w:cstheme="minorHAnsi"/>
                <w:b/>
                <w:bCs/>
                <w:color w:val="000000"/>
                <w:sz w:val="22"/>
                <w:szCs w:val="22"/>
                <w:lang w:val="en-IN" w:eastAsia="en-IN"/>
              </w:rPr>
            </w:pPr>
            <w:r w:rsidRPr="00D45239">
              <w:rPr>
                <w:rFonts w:asciiTheme="minorHAnsi" w:eastAsia="Times New Roman" w:hAnsiTheme="minorHAnsi" w:cstheme="minorHAnsi"/>
                <w:b/>
                <w:bCs/>
                <w:color w:val="000000"/>
                <w:sz w:val="22"/>
                <w:szCs w:val="22"/>
                <w:lang w:val="en-IN" w:eastAsia="en-IN"/>
              </w:rPr>
              <w:t>Weightage %</w:t>
            </w:r>
          </w:p>
        </w:tc>
      </w:tr>
      <w:tr w:rsidR="005750BB" w:rsidRPr="00D45239" w14:paraId="7F33FE60" w14:textId="77777777" w:rsidTr="003A137B">
        <w:trPr>
          <w:trHeight w:val="54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6D5EBA1" w14:textId="77777777" w:rsidR="005750BB" w:rsidRPr="00D45239" w:rsidRDefault="005750BB" w:rsidP="003A137B">
            <w:pPr>
              <w:jc w:val="center"/>
              <w:rPr>
                <w:rFonts w:asciiTheme="minorHAnsi" w:hAnsiTheme="minorHAnsi" w:cstheme="minorHAnsi"/>
                <w:sz w:val="22"/>
                <w:szCs w:val="22"/>
              </w:rPr>
            </w:pPr>
            <w:r w:rsidRPr="00D45239">
              <w:rPr>
                <w:rFonts w:asciiTheme="minorHAnsi" w:hAnsiTheme="minorHAnsi" w:cstheme="minorHAnsi"/>
                <w:sz w:val="22"/>
                <w:szCs w:val="22"/>
              </w:rPr>
              <w:t>1</w:t>
            </w:r>
          </w:p>
        </w:tc>
        <w:tc>
          <w:tcPr>
            <w:tcW w:w="4120" w:type="dxa"/>
            <w:tcBorders>
              <w:top w:val="nil"/>
              <w:left w:val="nil"/>
              <w:bottom w:val="single" w:sz="4" w:space="0" w:color="auto"/>
              <w:right w:val="single" w:sz="4" w:space="0" w:color="auto"/>
            </w:tcBorders>
            <w:shd w:val="clear" w:color="auto" w:fill="auto"/>
            <w:vAlign w:val="center"/>
            <w:hideMark/>
          </w:tcPr>
          <w:p w14:paraId="27BD41A7" w14:textId="77777777" w:rsidR="005750BB" w:rsidRPr="00D45239" w:rsidRDefault="005750BB" w:rsidP="003A137B">
            <w:pPr>
              <w:jc w:val="center"/>
              <w:rPr>
                <w:rFonts w:asciiTheme="minorHAnsi" w:hAnsiTheme="minorHAnsi" w:cstheme="minorHAnsi"/>
                <w:sz w:val="22"/>
                <w:szCs w:val="22"/>
              </w:rPr>
            </w:pPr>
            <w:r w:rsidRPr="00D45239">
              <w:rPr>
                <w:rFonts w:asciiTheme="minorHAnsi" w:hAnsiTheme="minorHAnsi" w:cstheme="minorHAnsi"/>
                <w:sz w:val="22"/>
                <w:szCs w:val="22"/>
              </w:rPr>
              <w:t>Bidders Profile &amp; Experience in Industry</w:t>
            </w:r>
          </w:p>
        </w:tc>
        <w:tc>
          <w:tcPr>
            <w:tcW w:w="2380" w:type="dxa"/>
            <w:tcBorders>
              <w:top w:val="nil"/>
              <w:left w:val="nil"/>
              <w:bottom w:val="single" w:sz="4" w:space="0" w:color="auto"/>
              <w:right w:val="single" w:sz="4" w:space="0" w:color="auto"/>
            </w:tcBorders>
            <w:shd w:val="clear" w:color="auto" w:fill="auto"/>
            <w:vAlign w:val="center"/>
            <w:hideMark/>
          </w:tcPr>
          <w:p w14:paraId="228C660E" w14:textId="77777777" w:rsidR="005750BB" w:rsidRPr="00D45239" w:rsidRDefault="005750BB" w:rsidP="003A137B">
            <w:pPr>
              <w:jc w:val="center"/>
              <w:rPr>
                <w:rFonts w:asciiTheme="minorHAnsi" w:hAnsiTheme="minorHAnsi" w:cstheme="minorHAnsi"/>
                <w:sz w:val="22"/>
                <w:szCs w:val="22"/>
              </w:rPr>
            </w:pPr>
            <w:r w:rsidRPr="00D45239">
              <w:rPr>
                <w:rFonts w:asciiTheme="minorHAnsi" w:hAnsiTheme="minorHAnsi" w:cstheme="minorHAnsi"/>
                <w:sz w:val="22"/>
                <w:szCs w:val="22"/>
              </w:rPr>
              <w:t>80</w:t>
            </w:r>
          </w:p>
        </w:tc>
      </w:tr>
      <w:tr w:rsidR="005750BB" w:rsidRPr="00D45239" w14:paraId="50EBD0A4" w14:textId="77777777" w:rsidTr="003A137B">
        <w:trPr>
          <w:trHeight w:val="33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8B29A2C" w14:textId="0BABBAAB" w:rsidR="005750BB" w:rsidRPr="00D45239" w:rsidRDefault="00993C95" w:rsidP="003A137B">
            <w:pPr>
              <w:jc w:val="center"/>
              <w:rPr>
                <w:rFonts w:asciiTheme="minorHAnsi" w:hAnsiTheme="minorHAnsi" w:cstheme="minorHAnsi"/>
                <w:sz w:val="22"/>
                <w:szCs w:val="22"/>
              </w:rPr>
            </w:pPr>
            <w:r>
              <w:rPr>
                <w:rFonts w:asciiTheme="minorHAnsi" w:hAnsiTheme="minorHAnsi" w:cstheme="minorHAnsi"/>
                <w:sz w:val="22"/>
                <w:szCs w:val="22"/>
              </w:rPr>
              <w:t>2</w:t>
            </w:r>
          </w:p>
        </w:tc>
        <w:tc>
          <w:tcPr>
            <w:tcW w:w="4120" w:type="dxa"/>
            <w:tcBorders>
              <w:top w:val="nil"/>
              <w:left w:val="nil"/>
              <w:bottom w:val="single" w:sz="4" w:space="0" w:color="auto"/>
              <w:right w:val="single" w:sz="4" w:space="0" w:color="auto"/>
            </w:tcBorders>
            <w:shd w:val="clear" w:color="auto" w:fill="auto"/>
            <w:vAlign w:val="center"/>
            <w:hideMark/>
          </w:tcPr>
          <w:p w14:paraId="46D12FAC" w14:textId="77777777" w:rsidR="005750BB" w:rsidRPr="00D45239" w:rsidRDefault="005750BB" w:rsidP="00993C95">
            <w:pPr>
              <w:rPr>
                <w:rFonts w:asciiTheme="minorHAnsi" w:hAnsiTheme="minorHAnsi" w:cstheme="minorHAnsi"/>
                <w:sz w:val="22"/>
                <w:szCs w:val="22"/>
              </w:rPr>
            </w:pPr>
            <w:r w:rsidRPr="00D45239">
              <w:rPr>
                <w:rFonts w:asciiTheme="minorHAnsi" w:hAnsiTheme="minorHAnsi" w:cstheme="minorHAnsi"/>
                <w:sz w:val="22"/>
                <w:szCs w:val="22"/>
              </w:rPr>
              <w:t xml:space="preserve">Client References </w:t>
            </w:r>
          </w:p>
        </w:tc>
        <w:tc>
          <w:tcPr>
            <w:tcW w:w="2380" w:type="dxa"/>
            <w:tcBorders>
              <w:top w:val="nil"/>
              <w:left w:val="nil"/>
              <w:bottom w:val="single" w:sz="4" w:space="0" w:color="auto"/>
              <w:right w:val="single" w:sz="4" w:space="0" w:color="auto"/>
            </w:tcBorders>
            <w:shd w:val="clear" w:color="auto" w:fill="auto"/>
            <w:vAlign w:val="center"/>
            <w:hideMark/>
          </w:tcPr>
          <w:p w14:paraId="621EC155" w14:textId="77777777" w:rsidR="005750BB" w:rsidRPr="00D45239" w:rsidRDefault="005750BB" w:rsidP="003A137B">
            <w:pPr>
              <w:jc w:val="center"/>
              <w:rPr>
                <w:rFonts w:asciiTheme="minorHAnsi" w:hAnsiTheme="minorHAnsi" w:cstheme="minorHAnsi"/>
                <w:sz w:val="22"/>
                <w:szCs w:val="22"/>
              </w:rPr>
            </w:pPr>
            <w:r w:rsidRPr="00D45239">
              <w:rPr>
                <w:rFonts w:asciiTheme="minorHAnsi" w:hAnsiTheme="minorHAnsi" w:cstheme="minorHAnsi"/>
                <w:sz w:val="22"/>
                <w:szCs w:val="22"/>
              </w:rPr>
              <w:t>20</w:t>
            </w:r>
          </w:p>
        </w:tc>
      </w:tr>
    </w:tbl>
    <w:p w14:paraId="57072A23" w14:textId="77777777" w:rsidR="005750BB" w:rsidRPr="00D45239" w:rsidRDefault="005750BB" w:rsidP="005750BB">
      <w:pPr>
        <w:pStyle w:val="BodyText"/>
        <w:rPr>
          <w:rFonts w:asciiTheme="minorHAnsi" w:hAnsiTheme="minorHAnsi" w:cstheme="minorHAnsi"/>
          <w:sz w:val="22"/>
          <w:szCs w:val="22"/>
        </w:rPr>
      </w:pPr>
    </w:p>
    <w:p w14:paraId="48E86C77" w14:textId="77777777" w:rsidR="005750BB" w:rsidRPr="00D45239" w:rsidRDefault="005750BB" w:rsidP="005750BB">
      <w:pPr>
        <w:pStyle w:val="Heading1"/>
        <w:numPr>
          <w:ilvl w:val="0"/>
          <w:numId w:val="15"/>
        </w:numPr>
        <w:tabs>
          <w:tab w:val="left" w:pos="880"/>
          <w:tab w:val="left" w:pos="881"/>
        </w:tabs>
        <w:ind w:left="720" w:hanging="720"/>
        <w:rPr>
          <w:rFonts w:asciiTheme="minorHAnsi" w:hAnsiTheme="minorHAnsi" w:cstheme="minorHAnsi"/>
          <w:sz w:val="22"/>
          <w:szCs w:val="22"/>
        </w:rPr>
      </w:pPr>
      <w:bookmarkStart w:id="15" w:name="_Toc101792629"/>
      <w:bookmarkStart w:id="16" w:name="_Toc101876545"/>
      <w:r w:rsidRPr="00D45239">
        <w:rPr>
          <w:rFonts w:asciiTheme="minorHAnsi" w:hAnsiTheme="minorHAnsi" w:cstheme="minorHAnsi"/>
          <w:color w:val="20798E"/>
          <w:sz w:val="22"/>
          <w:szCs w:val="22"/>
        </w:rPr>
        <w:t>Payment</w:t>
      </w:r>
      <w:r w:rsidRPr="00D45239">
        <w:rPr>
          <w:rFonts w:asciiTheme="minorHAnsi" w:hAnsiTheme="minorHAnsi" w:cstheme="minorHAnsi"/>
          <w:color w:val="20798E"/>
          <w:spacing w:val="-2"/>
          <w:sz w:val="22"/>
          <w:szCs w:val="22"/>
        </w:rPr>
        <w:t xml:space="preserve"> </w:t>
      </w:r>
      <w:r w:rsidRPr="00D45239">
        <w:rPr>
          <w:rFonts w:asciiTheme="minorHAnsi" w:hAnsiTheme="minorHAnsi" w:cstheme="minorHAnsi"/>
          <w:color w:val="20798E"/>
          <w:sz w:val="22"/>
          <w:szCs w:val="22"/>
        </w:rPr>
        <w:t>Terms</w:t>
      </w:r>
      <w:bookmarkEnd w:id="15"/>
      <w:bookmarkEnd w:id="16"/>
    </w:p>
    <w:p w14:paraId="1795E35B" w14:textId="77777777" w:rsidR="005750BB" w:rsidRPr="00D45239" w:rsidRDefault="005750BB" w:rsidP="005750BB">
      <w:pPr>
        <w:pStyle w:val="BodyText"/>
        <w:rPr>
          <w:rFonts w:asciiTheme="minorHAnsi" w:hAnsiTheme="minorHAnsi" w:cstheme="minorHAnsi"/>
          <w:b/>
          <w:sz w:val="22"/>
          <w:szCs w:val="22"/>
        </w:rPr>
      </w:pPr>
    </w:p>
    <w:p w14:paraId="6C3FD087" w14:textId="77777777" w:rsidR="005750BB" w:rsidRPr="003D3F7F" w:rsidRDefault="005750BB" w:rsidP="003D3F7F">
      <w:pPr>
        <w:pStyle w:val="ListParagraph"/>
        <w:widowControl w:val="0"/>
        <w:numPr>
          <w:ilvl w:val="0"/>
          <w:numId w:val="22"/>
        </w:numPr>
        <w:tabs>
          <w:tab w:val="left" w:pos="881"/>
        </w:tabs>
        <w:autoSpaceDE w:val="0"/>
        <w:autoSpaceDN w:val="0"/>
        <w:spacing w:after="0" w:line="240" w:lineRule="auto"/>
        <w:ind w:right="28"/>
        <w:jc w:val="both"/>
        <w:rPr>
          <w:rFonts w:asciiTheme="minorHAnsi" w:hAnsiTheme="minorHAnsi" w:cstheme="minorHAnsi"/>
          <w:sz w:val="22"/>
          <w:szCs w:val="22"/>
        </w:rPr>
      </w:pPr>
      <w:r w:rsidRPr="003D3F7F">
        <w:rPr>
          <w:rFonts w:asciiTheme="minorHAnsi" w:hAnsiTheme="minorHAnsi" w:cstheme="minorHAnsi"/>
          <w:sz w:val="22"/>
          <w:szCs w:val="22"/>
        </w:rPr>
        <w:t xml:space="preserve">100 % advance for AMC Cost. </w:t>
      </w:r>
    </w:p>
    <w:p w14:paraId="672FCD44" w14:textId="77777777" w:rsidR="005750BB" w:rsidRPr="003D3F7F" w:rsidRDefault="005750BB" w:rsidP="003D3F7F">
      <w:pPr>
        <w:pStyle w:val="ListParagraph"/>
        <w:widowControl w:val="0"/>
        <w:numPr>
          <w:ilvl w:val="0"/>
          <w:numId w:val="22"/>
        </w:numPr>
        <w:tabs>
          <w:tab w:val="left" w:pos="881"/>
        </w:tabs>
        <w:autoSpaceDE w:val="0"/>
        <w:autoSpaceDN w:val="0"/>
        <w:spacing w:after="0" w:line="240" w:lineRule="auto"/>
        <w:ind w:right="28"/>
        <w:jc w:val="both"/>
        <w:rPr>
          <w:rFonts w:asciiTheme="minorHAnsi" w:hAnsiTheme="minorHAnsi" w:cstheme="minorHAnsi"/>
          <w:sz w:val="22"/>
          <w:szCs w:val="22"/>
        </w:rPr>
      </w:pPr>
      <w:r w:rsidRPr="003D3F7F">
        <w:rPr>
          <w:rFonts w:asciiTheme="minorHAnsi" w:hAnsiTheme="minorHAnsi" w:cstheme="minorHAnsi"/>
          <w:sz w:val="22"/>
          <w:szCs w:val="22"/>
        </w:rPr>
        <w:t>Partners support cost will be  quarterly in arrears.</w:t>
      </w:r>
    </w:p>
    <w:p w14:paraId="23DC8F21" w14:textId="77777777" w:rsidR="005750BB" w:rsidRPr="00D45239" w:rsidRDefault="005750BB" w:rsidP="005750BB">
      <w:pPr>
        <w:tabs>
          <w:tab w:val="left" w:pos="881"/>
        </w:tabs>
        <w:ind w:right="1799"/>
        <w:rPr>
          <w:rFonts w:asciiTheme="minorHAnsi" w:hAnsiTheme="minorHAnsi" w:cstheme="minorHAnsi"/>
          <w:sz w:val="22"/>
          <w:szCs w:val="22"/>
        </w:rPr>
      </w:pPr>
    </w:p>
    <w:p w14:paraId="5F6BB516" w14:textId="77777777" w:rsidR="005750BB" w:rsidRPr="00D45239" w:rsidRDefault="005750BB" w:rsidP="005750BB">
      <w:pPr>
        <w:pStyle w:val="Heading1"/>
        <w:numPr>
          <w:ilvl w:val="0"/>
          <w:numId w:val="15"/>
        </w:numPr>
        <w:tabs>
          <w:tab w:val="left" w:pos="880"/>
          <w:tab w:val="left" w:pos="881"/>
        </w:tabs>
        <w:ind w:left="720" w:hanging="720"/>
        <w:rPr>
          <w:rFonts w:asciiTheme="minorHAnsi" w:hAnsiTheme="minorHAnsi" w:cstheme="minorHAnsi"/>
          <w:sz w:val="22"/>
          <w:szCs w:val="22"/>
        </w:rPr>
      </w:pPr>
      <w:bookmarkStart w:id="17" w:name="_Toc101792630"/>
      <w:bookmarkStart w:id="18" w:name="_Toc101876546"/>
      <w:r w:rsidRPr="00D45239">
        <w:rPr>
          <w:rFonts w:asciiTheme="minorHAnsi" w:hAnsiTheme="minorHAnsi" w:cstheme="minorHAnsi"/>
          <w:color w:val="20798E"/>
          <w:sz w:val="22"/>
          <w:szCs w:val="22"/>
        </w:rPr>
        <w:t>Confidentiality and</w:t>
      </w:r>
      <w:r w:rsidRPr="00D45239">
        <w:rPr>
          <w:rFonts w:asciiTheme="minorHAnsi" w:hAnsiTheme="minorHAnsi" w:cstheme="minorHAnsi"/>
          <w:color w:val="20798E"/>
          <w:spacing w:val="-20"/>
          <w:sz w:val="22"/>
          <w:szCs w:val="22"/>
        </w:rPr>
        <w:t xml:space="preserve"> </w:t>
      </w:r>
      <w:r w:rsidRPr="00D45239">
        <w:rPr>
          <w:rFonts w:asciiTheme="minorHAnsi" w:hAnsiTheme="minorHAnsi" w:cstheme="minorHAnsi"/>
          <w:color w:val="20798E"/>
          <w:sz w:val="22"/>
          <w:szCs w:val="22"/>
        </w:rPr>
        <w:t>Non-disclosure</w:t>
      </w:r>
      <w:bookmarkEnd w:id="17"/>
      <w:bookmarkEnd w:id="18"/>
    </w:p>
    <w:p w14:paraId="420EED80" w14:textId="77777777" w:rsidR="005750BB" w:rsidRPr="00D45239" w:rsidRDefault="005750BB" w:rsidP="005750BB">
      <w:pPr>
        <w:pStyle w:val="ListParagraph"/>
        <w:tabs>
          <w:tab w:val="left" w:pos="881"/>
        </w:tabs>
        <w:ind w:left="879" w:right="28"/>
        <w:rPr>
          <w:rFonts w:asciiTheme="minorHAnsi" w:hAnsiTheme="minorHAnsi" w:cstheme="minorHAnsi"/>
          <w:sz w:val="22"/>
          <w:szCs w:val="22"/>
        </w:rPr>
      </w:pPr>
    </w:p>
    <w:p w14:paraId="51BA1F8A" w14:textId="77777777" w:rsidR="005750BB" w:rsidRPr="00D45239" w:rsidRDefault="005750BB" w:rsidP="005750BB">
      <w:pPr>
        <w:pStyle w:val="ListParagraph"/>
        <w:widowControl w:val="0"/>
        <w:numPr>
          <w:ilvl w:val="0"/>
          <w:numId w:val="21"/>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 xml:space="preserve">The Bidder agrees to receive in confidence all confidential Information and agrees not to reveal the </w:t>
      </w:r>
    </w:p>
    <w:p w14:paraId="6C58DB61" w14:textId="77777777" w:rsidR="005750BB" w:rsidRPr="00D45239" w:rsidRDefault="005750BB" w:rsidP="005750BB">
      <w:pPr>
        <w:pStyle w:val="ListParagraph"/>
        <w:widowControl w:val="0"/>
        <w:numPr>
          <w:ilvl w:val="0"/>
          <w:numId w:val="21"/>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 xml:space="preserve">same to any other person under any circumstances, except to the extent provided for in this Agreement. </w:t>
      </w:r>
    </w:p>
    <w:p w14:paraId="27E507CF" w14:textId="77777777" w:rsidR="005750BB" w:rsidRPr="00D45239" w:rsidRDefault="005750BB" w:rsidP="005750BB">
      <w:pPr>
        <w:pStyle w:val="ListParagraph"/>
        <w:widowControl w:val="0"/>
        <w:numPr>
          <w:ilvl w:val="0"/>
          <w:numId w:val="21"/>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Recipient shall also ensure that the Confidential Information is not used for any of its business or other purposes or such purposes of any other person.</w:t>
      </w:r>
    </w:p>
    <w:p w14:paraId="18695583" w14:textId="77777777" w:rsidR="005750BB" w:rsidRPr="00D45239" w:rsidRDefault="005750BB" w:rsidP="005750BB">
      <w:pPr>
        <w:tabs>
          <w:tab w:val="left" w:pos="881"/>
        </w:tabs>
        <w:ind w:right="1797"/>
        <w:rPr>
          <w:rFonts w:asciiTheme="minorHAnsi" w:hAnsiTheme="minorHAnsi" w:cstheme="minorHAnsi"/>
          <w:sz w:val="22"/>
          <w:szCs w:val="22"/>
        </w:rPr>
      </w:pPr>
    </w:p>
    <w:p w14:paraId="1C0236BE" w14:textId="3FCAC209" w:rsidR="005750BB" w:rsidRPr="00D45239" w:rsidRDefault="005750BB" w:rsidP="005750BB">
      <w:pPr>
        <w:pStyle w:val="ListParagraph"/>
        <w:widowControl w:val="0"/>
        <w:numPr>
          <w:ilvl w:val="0"/>
          <w:numId w:val="21"/>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bidder shall also procure from their respective employees, officers and agents to whom Confidential Information is revealed, a similar obligation of Confidentiality in the form of a Non-</w:t>
      </w:r>
      <w:r w:rsidR="00E96C44" w:rsidRPr="00D45239">
        <w:rPr>
          <w:rFonts w:asciiTheme="minorHAnsi" w:hAnsiTheme="minorHAnsi" w:cstheme="minorHAnsi"/>
          <w:sz w:val="22"/>
          <w:szCs w:val="22"/>
        </w:rPr>
        <w:t>Disclosure Agreement</w:t>
      </w:r>
      <w:r w:rsidRPr="00D45239">
        <w:rPr>
          <w:rFonts w:asciiTheme="minorHAnsi" w:hAnsiTheme="minorHAnsi" w:cstheme="minorHAnsi"/>
          <w:sz w:val="22"/>
          <w:szCs w:val="22"/>
        </w:rPr>
        <w:t>, which is reasonably acceptable to SBICAP. A breach by the respective employees of the Recipient of the terms of the Non- Disclosure Agreement shall be considered as a breach by such party of its obligations to the Disclosure.</w:t>
      </w:r>
    </w:p>
    <w:p w14:paraId="1BFADAB0" w14:textId="77777777" w:rsidR="005750BB" w:rsidRPr="00D45239" w:rsidRDefault="005750BB" w:rsidP="005750BB">
      <w:pPr>
        <w:tabs>
          <w:tab w:val="left" w:pos="881"/>
        </w:tabs>
        <w:ind w:right="1797"/>
        <w:rPr>
          <w:rFonts w:asciiTheme="minorHAnsi" w:hAnsiTheme="minorHAnsi" w:cstheme="minorHAnsi"/>
          <w:sz w:val="22"/>
          <w:szCs w:val="22"/>
        </w:rPr>
      </w:pPr>
    </w:p>
    <w:p w14:paraId="01A4463E" w14:textId="77777777" w:rsidR="005750BB" w:rsidRPr="00D45239" w:rsidRDefault="005750BB" w:rsidP="005750BB">
      <w:pPr>
        <w:pStyle w:val="ListParagraph"/>
        <w:widowControl w:val="0"/>
        <w:numPr>
          <w:ilvl w:val="0"/>
          <w:numId w:val="21"/>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All disputes and controversies between SBICAP and Bidder shall be subject to the exclusive jurisdiction of the Courts in Mumbai and the parties agree to submit themselves to the jurisdiction of such court. This Project agreement shall be governed by the laws of India.</w:t>
      </w:r>
    </w:p>
    <w:p w14:paraId="162763C3" w14:textId="1D2EF0FA" w:rsidR="005750BB" w:rsidRDefault="005750BB" w:rsidP="005750BB">
      <w:pPr>
        <w:pStyle w:val="BodyText"/>
        <w:rPr>
          <w:rFonts w:asciiTheme="minorHAnsi" w:hAnsiTheme="minorHAnsi" w:cstheme="minorHAnsi"/>
          <w:sz w:val="22"/>
          <w:szCs w:val="22"/>
        </w:rPr>
      </w:pPr>
    </w:p>
    <w:p w14:paraId="2CDF5E7E" w14:textId="77777777" w:rsidR="003D3F7F" w:rsidRPr="00D45239" w:rsidRDefault="003D3F7F" w:rsidP="005750BB">
      <w:pPr>
        <w:pStyle w:val="BodyText"/>
        <w:rPr>
          <w:rFonts w:asciiTheme="minorHAnsi" w:hAnsiTheme="minorHAnsi" w:cstheme="minorHAnsi"/>
          <w:sz w:val="22"/>
          <w:szCs w:val="22"/>
        </w:rPr>
      </w:pPr>
    </w:p>
    <w:p w14:paraId="002ADBE7" w14:textId="08B97C19" w:rsidR="005750BB" w:rsidRDefault="005750BB" w:rsidP="005750BB">
      <w:pPr>
        <w:pStyle w:val="BodyText"/>
        <w:rPr>
          <w:rFonts w:asciiTheme="minorHAnsi" w:hAnsiTheme="minorHAnsi" w:cstheme="minorHAnsi"/>
          <w:sz w:val="22"/>
          <w:szCs w:val="22"/>
        </w:rPr>
      </w:pPr>
    </w:p>
    <w:p w14:paraId="4EDA8959" w14:textId="77777777" w:rsidR="00B26CDC" w:rsidRPr="00D45239" w:rsidRDefault="00B26CDC" w:rsidP="005750BB">
      <w:pPr>
        <w:pStyle w:val="BodyText"/>
        <w:rPr>
          <w:rFonts w:asciiTheme="minorHAnsi" w:hAnsiTheme="minorHAnsi" w:cstheme="minorHAnsi"/>
          <w:sz w:val="22"/>
          <w:szCs w:val="22"/>
        </w:rPr>
      </w:pPr>
    </w:p>
    <w:p w14:paraId="0742E468" w14:textId="77777777" w:rsidR="005750BB" w:rsidRPr="00D45239" w:rsidRDefault="005750BB" w:rsidP="005750BB">
      <w:pPr>
        <w:pStyle w:val="Heading1"/>
        <w:numPr>
          <w:ilvl w:val="0"/>
          <w:numId w:val="15"/>
        </w:numPr>
        <w:tabs>
          <w:tab w:val="left" w:pos="880"/>
          <w:tab w:val="left" w:pos="881"/>
        </w:tabs>
        <w:ind w:left="720" w:hanging="720"/>
        <w:rPr>
          <w:rFonts w:asciiTheme="minorHAnsi" w:hAnsiTheme="minorHAnsi" w:cstheme="minorHAnsi"/>
          <w:sz w:val="22"/>
          <w:szCs w:val="22"/>
        </w:rPr>
      </w:pPr>
      <w:bookmarkStart w:id="19" w:name="_Toc101792631"/>
      <w:bookmarkStart w:id="20" w:name="_Toc101876547"/>
      <w:r w:rsidRPr="00D45239">
        <w:rPr>
          <w:rFonts w:asciiTheme="minorHAnsi" w:hAnsiTheme="minorHAnsi" w:cstheme="minorHAnsi"/>
          <w:color w:val="20798E"/>
          <w:sz w:val="22"/>
          <w:szCs w:val="22"/>
        </w:rPr>
        <w:lastRenderedPageBreak/>
        <w:t>General Terms &amp;</w:t>
      </w:r>
      <w:r w:rsidRPr="00D45239">
        <w:rPr>
          <w:rFonts w:asciiTheme="minorHAnsi" w:hAnsiTheme="minorHAnsi" w:cstheme="minorHAnsi"/>
          <w:color w:val="20798E"/>
          <w:spacing w:val="-7"/>
          <w:sz w:val="22"/>
          <w:szCs w:val="22"/>
        </w:rPr>
        <w:t xml:space="preserve"> </w:t>
      </w:r>
      <w:r w:rsidRPr="00D45239">
        <w:rPr>
          <w:rFonts w:asciiTheme="minorHAnsi" w:hAnsiTheme="minorHAnsi" w:cstheme="minorHAnsi"/>
          <w:color w:val="20798E"/>
          <w:sz w:val="22"/>
          <w:szCs w:val="22"/>
        </w:rPr>
        <w:t>Conditions</w:t>
      </w:r>
      <w:bookmarkEnd w:id="19"/>
      <w:bookmarkEnd w:id="20"/>
    </w:p>
    <w:p w14:paraId="2C411D73" w14:textId="77777777" w:rsidR="005750BB" w:rsidRPr="00D45239" w:rsidRDefault="005750BB" w:rsidP="005750BB">
      <w:pPr>
        <w:tabs>
          <w:tab w:val="left" w:pos="881"/>
        </w:tabs>
        <w:ind w:right="28"/>
        <w:rPr>
          <w:rFonts w:asciiTheme="minorHAnsi" w:hAnsiTheme="minorHAnsi" w:cstheme="minorHAnsi"/>
          <w:sz w:val="22"/>
          <w:szCs w:val="22"/>
        </w:rPr>
      </w:pPr>
    </w:p>
    <w:p w14:paraId="59137CB3" w14:textId="77777777" w:rsidR="005750BB" w:rsidRPr="00D45239" w:rsidRDefault="005750BB" w:rsidP="005750BB">
      <w:pPr>
        <w:pStyle w:val="ListParagraph"/>
        <w:widowControl w:val="0"/>
        <w:numPr>
          <w:ilvl w:val="0"/>
          <w:numId w:val="20"/>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SBICAP reserves the right to cancel the contract of the selected bidder and recover expenditure incurred by SBICAP on  the following</w:t>
      </w:r>
      <w:r w:rsidRPr="00D45239">
        <w:rPr>
          <w:rFonts w:asciiTheme="minorHAnsi" w:hAnsiTheme="minorHAnsi" w:cstheme="minorHAnsi"/>
          <w:spacing w:val="-6"/>
          <w:sz w:val="22"/>
          <w:szCs w:val="22"/>
        </w:rPr>
        <w:t xml:space="preserve"> </w:t>
      </w:r>
      <w:r w:rsidRPr="00D45239">
        <w:rPr>
          <w:rFonts w:asciiTheme="minorHAnsi" w:hAnsiTheme="minorHAnsi" w:cstheme="minorHAnsi"/>
          <w:sz w:val="22"/>
          <w:szCs w:val="22"/>
        </w:rPr>
        <w:t>circumstances:</w:t>
      </w:r>
    </w:p>
    <w:p w14:paraId="5BA3D39D" w14:textId="77777777" w:rsidR="005750BB" w:rsidRPr="00D45239" w:rsidRDefault="005750BB" w:rsidP="005750BB">
      <w:pPr>
        <w:pStyle w:val="ListParagraph"/>
        <w:widowControl w:val="0"/>
        <w:numPr>
          <w:ilvl w:val="0"/>
          <w:numId w:val="20"/>
        </w:numPr>
        <w:tabs>
          <w:tab w:val="left" w:pos="1601"/>
        </w:tabs>
        <w:autoSpaceDE w:val="0"/>
        <w:autoSpaceDN w:val="0"/>
        <w:spacing w:before="203" w:after="0" w:line="240" w:lineRule="auto"/>
        <w:ind w:right="1802"/>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selected bidder commits a breach of any of the terms and conditions of the</w:t>
      </w:r>
      <w:r w:rsidRPr="00D45239">
        <w:rPr>
          <w:rFonts w:asciiTheme="minorHAnsi" w:hAnsiTheme="minorHAnsi" w:cstheme="minorHAnsi"/>
          <w:spacing w:val="-5"/>
          <w:sz w:val="22"/>
          <w:szCs w:val="22"/>
        </w:rPr>
        <w:t xml:space="preserve"> </w:t>
      </w:r>
      <w:r w:rsidRPr="00D45239">
        <w:rPr>
          <w:rFonts w:asciiTheme="minorHAnsi" w:hAnsiTheme="minorHAnsi" w:cstheme="minorHAnsi"/>
          <w:sz w:val="22"/>
          <w:szCs w:val="22"/>
        </w:rPr>
        <w:t>bid/contract.</w:t>
      </w:r>
    </w:p>
    <w:p w14:paraId="36FA2027" w14:textId="77777777" w:rsidR="005750BB" w:rsidRPr="00D45239" w:rsidRDefault="005750BB" w:rsidP="005750BB">
      <w:pPr>
        <w:pStyle w:val="ListParagraph"/>
        <w:widowControl w:val="0"/>
        <w:numPr>
          <w:ilvl w:val="0"/>
          <w:numId w:val="20"/>
        </w:numPr>
        <w:tabs>
          <w:tab w:val="left" w:pos="1601"/>
        </w:tabs>
        <w:autoSpaceDE w:val="0"/>
        <w:autoSpaceDN w:val="0"/>
        <w:spacing w:before="203" w:after="0" w:line="240" w:lineRule="auto"/>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bidder goes into liquidation voluntarily or</w:t>
      </w:r>
      <w:r w:rsidRPr="00D45239">
        <w:rPr>
          <w:rFonts w:asciiTheme="minorHAnsi" w:hAnsiTheme="minorHAnsi" w:cstheme="minorHAnsi"/>
          <w:spacing w:val="-19"/>
          <w:sz w:val="22"/>
          <w:szCs w:val="22"/>
        </w:rPr>
        <w:t xml:space="preserve"> </w:t>
      </w:r>
      <w:r w:rsidRPr="00D45239">
        <w:rPr>
          <w:rFonts w:asciiTheme="minorHAnsi" w:hAnsiTheme="minorHAnsi" w:cstheme="minorHAnsi"/>
          <w:sz w:val="22"/>
          <w:szCs w:val="22"/>
        </w:rPr>
        <w:t>otherwise.</w:t>
      </w:r>
    </w:p>
    <w:p w14:paraId="34B04425" w14:textId="77777777" w:rsidR="005750BB" w:rsidRPr="00D45239" w:rsidRDefault="005750BB" w:rsidP="005750BB">
      <w:pPr>
        <w:pStyle w:val="ListParagraph"/>
        <w:widowControl w:val="0"/>
        <w:numPr>
          <w:ilvl w:val="0"/>
          <w:numId w:val="20"/>
        </w:numPr>
        <w:tabs>
          <w:tab w:val="left" w:pos="160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progress regarding execution of the contract, made by the selected bidder is found to be</w:t>
      </w:r>
      <w:r w:rsidRPr="00D45239">
        <w:rPr>
          <w:rFonts w:asciiTheme="minorHAnsi" w:hAnsiTheme="minorHAnsi" w:cstheme="minorHAnsi"/>
          <w:spacing w:val="-27"/>
          <w:sz w:val="22"/>
          <w:szCs w:val="22"/>
        </w:rPr>
        <w:t xml:space="preserve"> </w:t>
      </w:r>
      <w:r w:rsidRPr="00D45239">
        <w:rPr>
          <w:rFonts w:asciiTheme="minorHAnsi" w:hAnsiTheme="minorHAnsi" w:cstheme="minorHAnsi"/>
          <w:sz w:val="22"/>
          <w:szCs w:val="22"/>
        </w:rPr>
        <w:t>unsatisfactory.</w:t>
      </w:r>
    </w:p>
    <w:p w14:paraId="69332052" w14:textId="77777777" w:rsidR="005750BB" w:rsidRPr="00D45239" w:rsidRDefault="005750BB" w:rsidP="005750BB">
      <w:pPr>
        <w:pStyle w:val="ListParagraph"/>
        <w:widowControl w:val="0"/>
        <w:numPr>
          <w:ilvl w:val="0"/>
          <w:numId w:val="20"/>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 xml:space="preserve">After the award of the contract, if the selected bidder does not perform satisfactorily, SBICAP reserves the right to terminate the contract perusing the 60 days’ notice.  </w:t>
      </w:r>
    </w:p>
    <w:p w14:paraId="696BE4AB" w14:textId="77777777" w:rsidR="005750BB" w:rsidRPr="00D45239" w:rsidRDefault="005750BB" w:rsidP="005750BB">
      <w:pPr>
        <w:pStyle w:val="ListParagraph"/>
        <w:widowControl w:val="0"/>
        <w:numPr>
          <w:ilvl w:val="0"/>
          <w:numId w:val="20"/>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Any technical or commercial bid submitted cannot be withdrawn/ modified after the closing date and time for submission of the bid offers unless specifically permitted by SBICAP. However, the Bidder may modify or withdraw its offer after submission provided that,  SBICAP, prior to the closing date and time receives a written notice of modification or withdrawal.</w:t>
      </w:r>
    </w:p>
    <w:p w14:paraId="6B307020" w14:textId="77777777" w:rsidR="005750BB" w:rsidRPr="00D45239" w:rsidRDefault="005750BB" w:rsidP="005750BB">
      <w:pPr>
        <w:pStyle w:val="ListParagraph"/>
        <w:widowControl w:val="0"/>
        <w:numPr>
          <w:ilvl w:val="0"/>
          <w:numId w:val="20"/>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Any additional or different terms and conditions proposed by the Bidder will be rejected unless expressly assented to, in writing by SBICAP.</w:t>
      </w:r>
    </w:p>
    <w:p w14:paraId="3C4A6D11" w14:textId="77777777" w:rsidR="005750BB" w:rsidRPr="00D45239" w:rsidRDefault="005750BB" w:rsidP="005750BB">
      <w:pPr>
        <w:pStyle w:val="ListParagraph"/>
        <w:widowControl w:val="0"/>
        <w:numPr>
          <w:ilvl w:val="0"/>
          <w:numId w:val="20"/>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SBICAP may modify the RFP by issuing addenda for any reason at any time prior to the final date of submission of RFP and will be communicate to all the bidders.</w:t>
      </w:r>
    </w:p>
    <w:p w14:paraId="0E46FF51" w14:textId="77777777" w:rsidR="005750BB" w:rsidRPr="00D45239" w:rsidRDefault="005750BB" w:rsidP="005750BB">
      <w:pPr>
        <w:pStyle w:val="ListParagraph"/>
        <w:widowControl w:val="0"/>
        <w:numPr>
          <w:ilvl w:val="0"/>
          <w:numId w:val="20"/>
        </w:numPr>
        <w:tabs>
          <w:tab w:val="left" w:pos="881"/>
        </w:tabs>
        <w:autoSpaceDE w:val="0"/>
        <w:autoSpaceDN w:val="0"/>
        <w:spacing w:before="203" w:after="0" w:line="240" w:lineRule="auto"/>
        <w:ind w:right="28"/>
        <w:contextualSpacing w:val="0"/>
        <w:jc w:val="both"/>
        <w:rPr>
          <w:rFonts w:asciiTheme="minorHAnsi" w:hAnsiTheme="minorHAnsi" w:cstheme="minorHAnsi"/>
          <w:sz w:val="22"/>
          <w:szCs w:val="22"/>
        </w:rPr>
      </w:pPr>
      <w:r w:rsidRPr="00D45239">
        <w:rPr>
          <w:rFonts w:asciiTheme="minorHAnsi" w:hAnsiTheme="minorHAnsi" w:cstheme="minorHAnsi"/>
          <w:sz w:val="22"/>
          <w:szCs w:val="22"/>
        </w:rPr>
        <w:t>The bidder should provide a Performance Guarantee, issued by a first-class Bank, in the form prescribed by SBICAP equivalent to 10% of the contract value valid for a period of 24 months.</w:t>
      </w:r>
    </w:p>
    <w:p w14:paraId="54BD8D9B" w14:textId="77777777" w:rsidR="005750BB" w:rsidRPr="00D45239" w:rsidRDefault="005750BB" w:rsidP="005750BB">
      <w:pPr>
        <w:pStyle w:val="ListParagraph"/>
        <w:rPr>
          <w:rFonts w:asciiTheme="minorHAnsi" w:hAnsiTheme="minorHAnsi" w:cstheme="minorHAnsi"/>
          <w:sz w:val="22"/>
          <w:szCs w:val="22"/>
        </w:rPr>
      </w:pPr>
    </w:p>
    <w:p w14:paraId="06EE6295" w14:textId="77777777" w:rsidR="005750BB" w:rsidRPr="00D45239" w:rsidRDefault="005750BB" w:rsidP="005750BB">
      <w:pPr>
        <w:pStyle w:val="Heading1"/>
        <w:numPr>
          <w:ilvl w:val="0"/>
          <w:numId w:val="15"/>
        </w:numPr>
        <w:tabs>
          <w:tab w:val="left" w:pos="880"/>
          <w:tab w:val="left" w:pos="881"/>
        </w:tabs>
        <w:ind w:left="720" w:hanging="720"/>
        <w:rPr>
          <w:rFonts w:asciiTheme="minorHAnsi" w:hAnsiTheme="minorHAnsi" w:cstheme="minorHAnsi"/>
          <w:color w:val="20798E"/>
          <w:sz w:val="22"/>
          <w:szCs w:val="22"/>
        </w:rPr>
      </w:pPr>
      <w:bookmarkStart w:id="21" w:name="_Toc101792632"/>
      <w:bookmarkStart w:id="22" w:name="_Toc101876548"/>
      <w:r w:rsidRPr="00D45239">
        <w:rPr>
          <w:rFonts w:asciiTheme="minorHAnsi" w:hAnsiTheme="minorHAnsi" w:cstheme="minorHAnsi"/>
          <w:color w:val="20798E"/>
          <w:sz w:val="22"/>
          <w:szCs w:val="22"/>
        </w:rPr>
        <w:t>SERVICE LEVEL AGREEMENT</w:t>
      </w:r>
      <w:bookmarkEnd w:id="21"/>
      <w:bookmarkEnd w:id="22"/>
    </w:p>
    <w:p w14:paraId="0248977E" w14:textId="77777777" w:rsidR="005750BB" w:rsidRPr="00D45239" w:rsidRDefault="005750BB" w:rsidP="003D3F7F">
      <w:pPr>
        <w:pStyle w:val="Heading1"/>
        <w:numPr>
          <w:ilvl w:val="0"/>
          <w:numId w:val="0"/>
        </w:numPr>
        <w:tabs>
          <w:tab w:val="left" w:pos="880"/>
          <w:tab w:val="left" w:pos="881"/>
        </w:tabs>
        <w:ind w:left="432" w:hanging="432"/>
        <w:rPr>
          <w:rFonts w:asciiTheme="minorHAnsi" w:hAnsiTheme="minorHAnsi" w:cstheme="minorHAnsi"/>
          <w:color w:val="20798E"/>
          <w:sz w:val="22"/>
          <w:szCs w:val="22"/>
        </w:rPr>
      </w:pPr>
      <w:bookmarkStart w:id="23" w:name="_Toc101876549"/>
      <w:bookmarkEnd w:id="23"/>
    </w:p>
    <w:p w14:paraId="35E87A71" w14:textId="77777777" w:rsidR="005750BB" w:rsidRPr="00D45239" w:rsidRDefault="005750BB" w:rsidP="005750BB">
      <w:pPr>
        <w:pStyle w:val="Heading2"/>
        <w:spacing w:before="72"/>
        <w:rPr>
          <w:rFonts w:asciiTheme="minorHAnsi" w:hAnsiTheme="minorHAnsi" w:cstheme="minorHAnsi"/>
          <w:sz w:val="22"/>
          <w:szCs w:val="22"/>
        </w:rPr>
      </w:pPr>
      <w:bookmarkStart w:id="24" w:name="_Toc101876550"/>
      <w:r w:rsidRPr="00D45239">
        <w:rPr>
          <w:rFonts w:asciiTheme="minorHAnsi" w:hAnsiTheme="minorHAnsi" w:cstheme="minorHAnsi"/>
          <w:sz w:val="22"/>
          <w:szCs w:val="22"/>
        </w:rPr>
        <w:t>RESPONSE TIME</w:t>
      </w:r>
      <w:bookmarkEnd w:id="24"/>
    </w:p>
    <w:p w14:paraId="595C4741" w14:textId="6212110D" w:rsidR="005750BB" w:rsidRPr="005872F5" w:rsidRDefault="005750BB" w:rsidP="005872F5">
      <w:pPr>
        <w:pStyle w:val="ListParagraph"/>
        <w:widowControl w:val="0"/>
        <w:numPr>
          <w:ilvl w:val="1"/>
          <w:numId w:val="17"/>
        </w:numPr>
        <w:tabs>
          <w:tab w:val="left" w:pos="852"/>
          <w:tab w:val="left" w:pos="853"/>
        </w:tabs>
        <w:autoSpaceDE w:val="0"/>
        <w:autoSpaceDN w:val="0"/>
        <w:spacing w:before="249" w:after="0" w:line="283" w:lineRule="auto"/>
        <w:ind w:left="852" w:right="28" w:hanging="340"/>
        <w:contextualSpacing w:val="0"/>
        <w:rPr>
          <w:rFonts w:asciiTheme="minorHAnsi" w:hAnsiTheme="minorHAnsi" w:cstheme="minorHAnsi"/>
          <w:sz w:val="22"/>
          <w:szCs w:val="22"/>
        </w:rPr>
      </w:pPr>
      <w:r w:rsidRPr="00D45239">
        <w:rPr>
          <w:rFonts w:asciiTheme="minorHAnsi" w:hAnsiTheme="minorHAnsi" w:cstheme="minorHAnsi"/>
          <w:w w:val="105"/>
          <w:sz w:val="22"/>
          <w:szCs w:val="22"/>
        </w:rPr>
        <w:t>All calls related to proposed solution classified into three categories viz. Critical, High, Medium,</w:t>
      </w:r>
      <w:r w:rsidRPr="00D45239">
        <w:rPr>
          <w:rFonts w:asciiTheme="minorHAnsi" w:hAnsiTheme="minorHAnsi" w:cstheme="minorHAnsi"/>
          <w:spacing w:val="-10"/>
          <w:w w:val="105"/>
          <w:sz w:val="22"/>
          <w:szCs w:val="22"/>
        </w:rPr>
        <w:t xml:space="preserve"> </w:t>
      </w:r>
      <w:r w:rsidRPr="00D45239">
        <w:rPr>
          <w:rFonts w:asciiTheme="minorHAnsi" w:hAnsiTheme="minorHAnsi" w:cstheme="minorHAnsi"/>
          <w:w w:val="105"/>
          <w:sz w:val="22"/>
          <w:szCs w:val="22"/>
        </w:rPr>
        <w:t>and</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Low.</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The</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response</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time</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are</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described</w:t>
      </w:r>
      <w:r w:rsidRPr="00D45239">
        <w:rPr>
          <w:rFonts w:asciiTheme="minorHAnsi" w:hAnsiTheme="minorHAnsi" w:cstheme="minorHAnsi"/>
          <w:spacing w:val="-10"/>
          <w:w w:val="105"/>
          <w:sz w:val="22"/>
          <w:szCs w:val="22"/>
        </w:rPr>
        <w:t xml:space="preserve"> </w:t>
      </w:r>
      <w:r w:rsidRPr="00D45239">
        <w:rPr>
          <w:rFonts w:asciiTheme="minorHAnsi" w:hAnsiTheme="minorHAnsi" w:cstheme="minorHAnsi"/>
          <w:w w:val="105"/>
          <w:sz w:val="22"/>
          <w:szCs w:val="22"/>
        </w:rPr>
        <w:t>in</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below</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table:-</w:t>
      </w:r>
    </w:p>
    <w:tbl>
      <w:tblPr>
        <w:tblW w:w="8340" w:type="dxa"/>
        <w:tblInd w:w="745"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2177"/>
        <w:gridCol w:w="3223"/>
        <w:gridCol w:w="2940"/>
      </w:tblGrid>
      <w:tr w:rsidR="005750BB" w:rsidRPr="00D45239" w14:paraId="569703D8" w14:textId="77777777" w:rsidTr="003A137B">
        <w:trPr>
          <w:trHeight w:hRule="exact" w:val="612"/>
        </w:trPr>
        <w:tc>
          <w:tcPr>
            <w:tcW w:w="2177" w:type="dxa"/>
            <w:tcBorders>
              <w:left w:val="single" w:sz="4" w:space="0" w:color="000000"/>
            </w:tcBorders>
            <w:shd w:val="clear" w:color="auto" w:fill="BFBFBF"/>
          </w:tcPr>
          <w:p w14:paraId="442680B9" w14:textId="77777777" w:rsidR="005750BB" w:rsidRPr="00D45239" w:rsidRDefault="005750BB" w:rsidP="003A137B">
            <w:pPr>
              <w:pStyle w:val="TableParagraph"/>
              <w:spacing w:before="152" w:line="285" w:lineRule="auto"/>
              <w:ind w:left="261" w:hanging="152"/>
              <w:jc w:val="center"/>
              <w:rPr>
                <w:rFonts w:asciiTheme="minorHAnsi" w:hAnsiTheme="minorHAnsi" w:cstheme="minorHAnsi"/>
                <w:b/>
              </w:rPr>
            </w:pPr>
            <w:r w:rsidRPr="00D45239">
              <w:rPr>
                <w:rFonts w:asciiTheme="minorHAnsi" w:hAnsiTheme="minorHAnsi" w:cstheme="minorHAnsi"/>
                <w:b/>
              </w:rPr>
              <w:t xml:space="preserve">SEVERITY </w:t>
            </w:r>
            <w:r w:rsidRPr="00D45239">
              <w:rPr>
                <w:rFonts w:asciiTheme="minorHAnsi" w:hAnsiTheme="minorHAnsi" w:cstheme="minorHAnsi"/>
                <w:b/>
                <w:w w:val="105"/>
              </w:rPr>
              <w:t>LEVEL</w:t>
            </w:r>
          </w:p>
        </w:tc>
        <w:tc>
          <w:tcPr>
            <w:tcW w:w="3223" w:type="dxa"/>
            <w:tcBorders>
              <w:right w:val="single" w:sz="4" w:space="0" w:color="000000"/>
            </w:tcBorders>
            <w:shd w:val="clear" w:color="auto" w:fill="BFBFBF"/>
          </w:tcPr>
          <w:p w14:paraId="14251991" w14:textId="77777777" w:rsidR="005750BB" w:rsidRPr="00D45239" w:rsidRDefault="005750BB" w:rsidP="003A137B">
            <w:pPr>
              <w:pStyle w:val="TableParagraph"/>
              <w:spacing w:before="7"/>
              <w:ind w:left="119" w:right="118"/>
              <w:jc w:val="center"/>
              <w:rPr>
                <w:rFonts w:asciiTheme="minorHAnsi" w:hAnsiTheme="minorHAnsi" w:cstheme="minorHAnsi"/>
                <w:b/>
                <w:w w:val="105"/>
              </w:rPr>
            </w:pPr>
          </w:p>
          <w:p w14:paraId="6E5299C7" w14:textId="77777777" w:rsidR="005750BB" w:rsidRPr="00D45239" w:rsidRDefault="005750BB" w:rsidP="003A137B">
            <w:pPr>
              <w:pStyle w:val="TableParagraph"/>
              <w:spacing w:before="7"/>
              <w:ind w:left="119" w:right="118"/>
              <w:jc w:val="center"/>
              <w:rPr>
                <w:rFonts w:asciiTheme="minorHAnsi" w:hAnsiTheme="minorHAnsi" w:cstheme="minorHAnsi"/>
                <w:b/>
              </w:rPr>
            </w:pPr>
            <w:r w:rsidRPr="00D45239">
              <w:rPr>
                <w:rFonts w:asciiTheme="minorHAnsi" w:hAnsiTheme="minorHAnsi" w:cstheme="minorHAnsi"/>
                <w:b/>
                <w:w w:val="105"/>
              </w:rPr>
              <w:t>RESPONSE TIME</w:t>
            </w:r>
          </w:p>
          <w:p w14:paraId="71E259C8" w14:textId="77777777" w:rsidR="005750BB" w:rsidRPr="00D45239" w:rsidRDefault="005750BB" w:rsidP="003A137B">
            <w:pPr>
              <w:pStyle w:val="TableParagraph"/>
              <w:spacing w:before="46" w:line="285" w:lineRule="auto"/>
              <w:ind w:left="168" w:right="118"/>
              <w:jc w:val="center"/>
              <w:rPr>
                <w:rFonts w:asciiTheme="minorHAnsi" w:hAnsiTheme="minorHAnsi" w:cstheme="minorHAnsi"/>
                <w:b/>
              </w:rPr>
            </w:pPr>
          </w:p>
        </w:tc>
        <w:tc>
          <w:tcPr>
            <w:tcW w:w="2940" w:type="dxa"/>
            <w:tcBorders>
              <w:left w:val="single" w:sz="4" w:space="0" w:color="000000"/>
              <w:right w:val="single" w:sz="4" w:space="0" w:color="000000"/>
            </w:tcBorders>
            <w:shd w:val="clear" w:color="auto" w:fill="BFBFBF"/>
          </w:tcPr>
          <w:p w14:paraId="139B3C7A" w14:textId="77777777" w:rsidR="005750BB" w:rsidRPr="00D45239" w:rsidRDefault="005750BB" w:rsidP="003A137B">
            <w:pPr>
              <w:pStyle w:val="TableParagraph"/>
              <w:spacing w:before="152"/>
              <w:ind w:left="170"/>
              <w:jc w:val="center"/>
              <w:rPr>
                <w:rFonts w:asciiTheme="minorHAnsi" w:hAnsiTheme="minorHAnsi" w:cstheme="minorHAnsi"/>
                <w:b/>
              </w:rPr>
            </w:pPr>
            <w:r w:rsidRPr="00D45239">
              <w:rPr>
                <w:rFonts w:asciiTheme="minorHAnsi" w:hAnsiTheme="minorHAnsi" w:cstheme="minorHAnsi"/>
                <w:b/>
              </w:rPr>
              <w:t>RESOLUTION TIME</w:t>
            </w:r>
          </w:p>
          <w:p w14:paraId="456BE0AC" w14:textId="77777777" w:rsidR="005750BB" w:rsidRPr="00D45239" w:rsidRDefault="005750BB" w:rsidP="003A137B">
            <w:pPr>
              <w:pStyle w:val="TableParagraph"/>
              <w:spacing w:before="46"/>
              <w:ind w:left="205"/>
              <w:jc w:val="center"/>
              <w:rPr>
                <w:rFonts w:asciiTheme="minorHAnsi" w:hAnsiTheme="minorHAnsi" w:cstheme="minorHAnsi"/>
                <w:b/>
              </w:rPr>
            </w:pPr>
          </w:p>
        </w:tc>
      </w:tr>
      <w:tr w:rsidR="005750BB" w:rsidRPr="00D45239" w14:paraId="462481CD" w14:textId="77777777" w:rsidTr="003D3F7F">
        <w:trPr>
          <w:trHeight w:hRule="exact" w:val="251"/>
        </w:trPr>
        <w:tc>
          <w:tcPr>
            <w:tcW w:w="2177" w:type="dxa"/>
            <w:tcBorders>
              <w:left w:val="single" w:sz="4" w:space="0" w:color="000000"/>
              <w:bottom w:val="single" w:sz="4" w:space="0" w:color="000000"/>
            </w:tcBorders>
          </w:tcPr>
          <w:p w14:paraId="7A7B5BBE" w14:textId="77777777" w:rsidR="005750BB" w:rsidRPr="00D45239" w:rsidRDefault="005750BB" w:rsidP="003A137B">
            <w:pPr>
              <w:pStyle w:val="TableParagraph"/>
              <w:spacing w:before="7"/>
              <w:ind w:left="97"/>
              <w:rPr>
                <w:rFonts w:asciiTheme="minorHAnsi" w:hAnsiTheme="minorHAnsi" w:cstheme="minorHAnsi"/>
              </w:rPr>
            </w:pPr>
            <w:r w:rsidRPr="00D45239">
              <w:rPr>
                <w:rFonts w:asciiTheme="minorHAnsi" w:hAnsiTheme="minorHAnsi" w:cstheme="minorHAnsi"/>
                <w:w w:val="105"/>
              </w:rPr>
              <w:t>Critical</w:t>
            </w:r>
          </w:p>
        </w:tc>
        <w:tc>
          <w:tcPr>
            <w:tcW w:w="3223" w:type="dxa"/>
            <w:tcBorders>
              <w:bottom w:val="single" w:sz="4" w:space="0" w:color="000000"/>
              <w:right w:val="single" w:sz="4" w:space="0" w:color="000000"/>
            </w:tcBorders>
          </w:tcPr>
          <w:p w14:paraId="697B85E7" w14:textId="77777777" w:rsidR="005750BB" w:rsidRPr="00D45239" w:rsidRDefault="005750BB" w:rsidP="003A137B">
            <w:pPr>
              <w:pStyle w:val="TableParagraph"/>
              <w:spacing w:before="7"/>
              <w:ind w:left="117" w:right="118"/>
              <w:jc w:val="center"/>
              <w:rPr>
                <w:rFonts w:asciiTheme="minorHAnsi" w:hAnsiTheme="minorHAnsi" w:cstheme="minorHAnsi"/>
              </w:rPr>
            </w:pPr>
            <w:r w:rsidRPr="00D45239">
              <w:rPr>
                <w:rFonts w:asciiTheme="minorHAnsi" w:hAnsiTheme="minorHAnsi" w:cstheme="minorHAnsi"/>
                <w:w w:val="105"/>
              </w:rPr>
              <w:t>2 hours or less</w:t>
            </w:r>
          </w:p>
        </w:tc>
        <w:tc>
          <w:tcPr>
            <w:tcW w:w="2940" w:type="dxa"/>
            <w:tcBorders>
              <w:left w:val="single" w:sz="4" w:space="0" w:color="000000"/>
              <w:bottom w:val="single" w:sz="4" w:space="0" w:color="000000"/>
              <w:right w:val="single" w:sz="4" w:space="0" w:color="000000"/>
            </w:tcBorders>
          </w:tcPr>
          <w:p w14:paraId="42CCCEC0" w14:textId="77777777" w:rsidR="005750BB" w:rsidRPr="00D45239" w:rsidRDefault="005750BB" w:rsidP="003A137B">
            <w:pPr>
              <w:pStyle w:val="TableParagraph"/>
              <w:spacing w:before="7"/>
              <w:ind w:left="274" w:right="278"/>
              <w:jc w:val="center"/>
              <w:rPr>
                <w:rFonts w:asciiTheme="minorHAnsi" w:hAnsiTheme="minorHAnsi" w:cstheme="minorHAnsi"/>
              </w:rPr>
            </w:pPr>
            <w:r w:rsidRPr="00D45239">
              <w:rPr>
                <w:rFonts w:asciiTheme="minorHAnsi" w:hAnsiTheme="minorHAnsi" w:cstheme="minorHAnsi"/>
                <w:w w:val="105"/>
              </w:rPr>
              <w:t>24 hours or less</w:t>
            </w:r>
          </w:p>
        </w:tc>
      </w:tr>
      <w:tr w:rsidR="005750BB" w:rsidRPr="00D45239" w14:paraId="6E313C95" w14:textId="77777777" w:rsidTr="003D3F7F">
        <w:trPr>
          <w:trHeight w:hRule="exact" w:val="287"/>
        </w:trPr>
        <w:tc>
          <w:tcPr>
            <w:tcW w:w="2177" w:type="dxa"/>
            <w:tcBorders>
              <w:top w:val="single" w:sz="4" w:space="0" w:color="000000"/>
              <w:left w:val="single" w:sz="4" w:space="0" w:color="000000"/>
            </w:tcBorders>
          </w:tcPr>
          <w:p w14:paraId="01947E74" w14:textId="77777777" w:rsidR="005750BB" w:rsidRPr="00D45239" w:rsidRDefault="005750BB" w:rsidP="003A137B">
            <w:pPr>
              <w:pStyle w:val="TableParagraph"/>
              <w:ind w:left="97"/>
              <w:rPr>
                <w:rFonts w:asciiTheme="minorHAnsi" w:hAnsiTheme="minorHAnsi" w:cstheme="minorHAnsi"/>
              </w:rPr>
            </w:pPr>
            <w:r w:rsidRPr="00D45239">
              <w:rPr>
                <w:rFonts w:asciiTheme="minorHAnsi" w:hAnsiTheme="minorHAnsi" w:cstheme="minorHAnsi"/>
                <w:w w:val="105"/>
              </w:rPr>
              <w:t>High</w:t>
            </w:r>
          </w:p>
        </w:tc>
        <w:tc>
          <w:tcPr>
            <w:tcW w:w="3223" w:type="dxa"/>
            <w:tcBorders>
              <w:top w:val="single" w:sz="4" w:space="0" w:color="000000"/>
              <w:right w:val="single" w:sz="4" w:space="0" w:color="000000"/>
            </w:tcBorders>
          </w:tcPr>
          <w:p w14:paraId="38C3C79C" w14:textId="77777777" w:rsidR="005750BB" w:rsidRPr="00D45239" w:rsidRDefault="005750BB" w:rsidP="003A137B">
            <w:pPr>
              <w:pStyle w:val="TableParagraph"/>
              <w:ind w:left="119" w:right="117"/>
              <w:jc w:val="center"/>
              <w:rPr>
                <w:rFonts w:asciiTheme="minorHAnsi" w:hAnsiTheme="minorHAnsi" w:cstheme="minorHAnsi"/>
              </w:rPr>
            </w:pPr>
            <w:r w:rsidRPr="00D45239">
              <w:rPr>
                <w:rFonts w:asciiTheme="minorHAnsi" w:hAnsiTheme="minorHAnsi" w:cstheme="minorHAnsi"/>
                <w:w w:val="105"/>
              </w:rPr>
              <w:t>4 hours or less</w:t>
            </w:r>
          </w:p>
        </w:tc>
        <w:tc>
          <w:tcPr>
            <w:tcW w:w="2940" w:type="dxa"/>
            <w:tcBorders>
              <w:top w:val="single" w:sz="4" w:space="0" w:color="000000"/>
              <w:left w:val="single" w:sz="4" w:space="0" w:color="000000"/>
              <w:right w:val="single" w:sz="4" w:space="0" w:color="000000"/>
            </w:tcBorders>
          </w:tcPr>
          <w:p w14:paraId="49CD909A" w14:textId="77777777" w:rsidR="005750BB" w:rsidRPr="00D45239" w:rsidRDefault="005750BB" w:rsidP="003A137B">
            <w:pPr>
              <w:pStyle w:val="TableParagraph"/>
              <w:ind w:left="277" w:right="277"/>
              <w:jc w:val="center"/>
              <w:rPr>
                <w:rFonts w:asciiTheme="minorHAnsi" w:hAnsiTheme="minorHAnsi" w:cstheme="minorHAnsi"/>
              </w:rPr>
            </w:pPr>
            <w:r w:rsidRPr="00D45239">
              <w:rPr>
                <w:rFonts w:asciiTheme="minorHAnsi" w:hAnsiTheme="minorHAnsi" w:cstheme="minorHAnsi"/>
                <w:w w:val="105"/>
              </w:rPr>
              <w:t>48 hours or less</w:t>
            </w:r>
          </w:p>
        </w:tc>
      </w:tr>
      <w:tr w:rsidR="005750BB" w:rsidRPr="00D45239" w14:paraId="4E85DC8B" w14:textId="77777777" w:rsidTr="003D3F7F">
        <w:trPr>
          <w:trHeight w:hRule="exact" w:val="273"/>
        </w:trPr>
        <w:tc>
          <w:tcPr>
            <w:tcW w:w="2177" w:type="dxa"/>
            <w:tcBorders>
              <w:left w:val="single" w:sz="4" w:space="0" w:color="000000"/>
              <w:bottom w:val="single" w:sz="4" w:space="0" w:color="000000"/>
            </w:tcBorders>
          </w:tcPr>
          <w:p w14:paraId="71EE1BC2" w14:textId="77777777" w:rsidR="005750BB" w:rsidRPr="00D45239" w:rsidRDefault="005750BB" w:rsidP="003A137B">
            <w:pPr>
              <w:pStyle w:val="TableParagraph"/>
              <w:ind w:left="97"/>
              <w:rPr>
                <w:rFonts w:asciiTheme="minorHAnsi" w:hAnsiTheme="minorHAnsi" w:cstheme="minorHAnsi"/>
              </w:rPr>
            </w:pPr>
            <w:r w:rsidRPr="00D45239">
              <w:rPr>
                <w:rFonts w:asciiTheme="minorHAnsi" w:hAnsiTheme="minorHAnsi" w:cstheme="minorHAnsi"/>
                <w:w w:val="105"/>
              </w:rPr>
              <w:t>Medium</w:t>
            </w:r>
          </w:p>
        </w:tc>
        <w:tc>
          <w:tcPr>
            <w:tcW w:w="3223" w:type="dxa"/>
            <w:tcBorders>
              <w:bottom w:val="single" w:sz="4" w:space="0" w:color="000000"/>
              <w:right w:val="single" w:sz="4" w:space="0" w:color="000000"/>
            </w:tcBorders>
          </w:tcPr>
          <w:p w14:paraId="56ABD697" w14:textId="77777777" w:rsidR="005750BB" w:rsidRPr="00D45239" w:rsidRDefault="005750BB" w:rsidP="003A137B">
            <w:pPr>
              <w:pStyle w:val="TableParagraph"/>
              <w:ind w:left="117" w:right="118"/>
              <w:jc w:val="center"/>
              <w:rPr>
                <w:rFonts w:asciiTheme="minorHAnsi" w:hAnsiTheme="minorHAnsi" w:cstheme="minorHAnsi"/>
              </w:rPr>
            </w:pPr>
            <w:r w:rsidRPr="00D45239">
              <w:rPr>
                <w:rFonts w:asciiTheme="minorHAnsi" w:hAnsiTheme="minorHAnsi" w:cstheme="minorHAnsi"/>
                <w:w w:val="105"/>
              </w:rPr>
              <w:t>24 hours</w:t>
            </w:r>
          </w:p>
        </w:tc>
        <w:tc>
          <w:tcPr>
            <w:tcW w:w="2940" w:type="dxa"/>
            <w:tcBorders>
              <w:left w:val="single" w:sz="4" w:space="0" w:color="000000"/>
              <w:bottom w:val="single" w:sz="4" w:space="0" w:color="000000"/>
              <w:right w:val="single" w:sz="4" w:space="0" w:color="000000"/>
            </w:tcBorders>
          </w:tcPr>
          <w:p w14:paraId="1954351A" w14:textId="77777777" w:rsidR="005750BB" w:rsidRPr="00D45239" w:rsidRDefault="005750BB" w:rsidP="003A137B">
            <w:pPr>
              <w:pStyle w:val="TableParagraph"/>
              <w:ind w:left="277" w:right="278"/>
              <w:jc w:val="center"/>
              <w:rPr>
                <w:rFonts w:asciiTheme="minorHAnsi" w:hAnsiTheme="minorHAnsi" w:cstheme="minorHAnsi"/>
              </w:rPr>
            </w:pPr>
            <w:r w:rsidRPr="00D45239">
              <w:rPr>
                <w:rFonts w:asciiTheme="minorHAnsi" w:hAnsiTheme="minorHAnsi" w:cstheme="minorHAnsi"/>
                <w:w w:val="105"/>
              </w:rPr>
              <w:t>72 hours or less</w:t>
            </w:r>
          </w:p>
        </w:tc>
      </w:tr>
      <w:tr w:rsidR="005750BB" w:rsidRPr="00D45239" w14:paraId="51C6A9C9" w14:textId="77777777" w:rsidTr="003D3F7F">
        <w:trPr>
          <w:trHeight w:hRule="exact" w:val="295"/>
        </w:trPr>
        <w:tc>
          <w:tcPr>
            <w:tcW w:w="2177" w:type="dxa"/>
            <w:tcBorders>
              <w:top w:val="single" w:sz="4" w:space="0" w:color="000000"/>
              <w:left w:val="single" w:sz="4" w:space="0" w:color="000000"/>
            </w:tcBorders>
          </w:tcPr>
          <w:p w14:paraId="006A9FE2" w14:textId="77777777" w:rsidR="005750BB" w:rsidRPr="00D45239" w:rsidRDefault="005750BB" w:rsidP="003A137B">
            <w:pPr>
              <w:pStyle w:val="TableParagraph"/>
              <w:spacing w:before="5"/>
              <w:ind w:left="97"/>
              <w:rPr>
                <w:rFonts w:asciiTheme="minorHAnsi" w:hAnsiTheme="minorHAnsi" w:cstheme="minorHAnsi"/>
              </w:rPr>
            </w:pPr>
            <w:r w:rsidRPr="00D45239">
              <w:rPr>
                <w:rFonts w:asciiTheme="minorHAnsi" w:hAnsiTheme="minorHAnsi" w:cstheme="minorHAnsi"/>
                <w:w w:val="105"/>
              </w:rPr>
              <w:t>Low</w:t>
            </w:r>
          </w:p>
        </w:tc>
        <w:tc>
          <w:tcPr>
            <w:tcW w:w="3223" w:type="dxa"/>
            <w:tcBorders>
              <w:top w:val="single" w:sz="4" w:space="0" w:color="000000"/>
              <w:right w:val="single" w:sz="4" w:space="0" w:color="000000"/>
            </w:tcBorders>
          </w:tcPr>
          <w:p w14:paraId="15845D59" w14:textId="77777777" w:rsidR="005750BB" w:rsidRPr="00D45239" w:rsidRDefault="005750BB" w:rsidP="003A137B">
            <w:pPr>
              <w:pStyle w:val="TableParagraph"/>
              <w:spacing w:before="5"/>
              <w:ind w:left="119" w:right="118"/>
              <w:jc w:val="center"/>
              <w:rPr>
                <w:rFonts w:asciiTheme="minorHAnsi" w:hAnsiTheme="minorHAnsi" w:cstheme="minorHAnsi"/>
              </w:rPr>
            </w:pPr>
            <w:r w:rsidRPr="00D45239">
              <w:rPr>
                <w:rFonts w:asciiTheme="minorHAnsi" w:hAnsiTheme="minorHAnsi" w:cstheme="minorHAnsi"/>
                <w:w w:val="105"/>
              </w:rPr>
              <w:t>48 hours</w:t>
            </w:r>
          </w:p>
        </w:tc>
        <w:tc>
          <w:tcPr>
            <w:tcW w:w="2940" w:type="dxa"/>
            <w:tcBorders>
              <w:top w:val="single" w:sz="4" w:space="0" w:color="000000"/>
              <w:left w:val="single" w:sz="4" w:space="0" w:color="000000"/>
              <w:right w:val="single" w:sz="4" w:space="0" w:color="000000"/>
            </w:tcBorders>
          </w:tcPr>
          <w:p w14:paraId="11FDD450" w14:textId="77777777" w:rsidR="005750BB" w:rsidRPr="00D45239" w:rsidRDefault="005750BB" w:rsidP="003A137B">
            <w:pPr>
              <w:pStyle w:val="TableParagraph"/>
              <w:spacing w:before="5"/>
              <w:ind w:left="277" w:right="277"/>
              <w:jc w:val="center"/>
              <w:rPr>
                <w:rFonts w:asciiTheme="minorHAnsi" w:hAnsiTheme="minorHAnsi" w:cstheme="minorHAnsi"/>
              </w:rPr>
            </w:pPr>
            <w:r w:rsidRPr="00D45239">
              <w:rPr>
                <w:rFonts w:asciiTheme="minorHAnsi" w:hAnsiTheme="minorHAnsi" w:cstheme="minorHAnsi"/>
                <w:w w:val="105"/>
              </w:rPr>
              <w:t>5 Business Day</w:t>
            </w:r>
          </w:p>
        </w:tc>
      </w:tr>
    </w:tbl>
    <w:p w14:paraId="58930D22" w14:textId="77777777" w:rsidR="005750BB" w:rsidRPr="00D45239" w:rsidRDefault="005750BB" w:rsidP="005872F5">
      <w:pPr>
        <w:pStyle w:val="BodyText"/>
        <w:spacing w:after="0" w:line="285" w:lineRule="auto"/>
        <w:ind w:left="851"/>
        <w:rPr>
          <w:rFonts w:asciiTheme="minorHAnsi" w:hAnsiTheme="minorHAnsi" w:cstheme="minorHAnsi"/>
          <w:sz w:val="22"/>
          <w:szCs w:val="22"/>
        </w:rPr>
      </w:pPr>
      <w:r w:rsidRPr="00D45239">
        <w:rPr>
          <w:rFonts w:asciiTheme="minorHAnsi" w:hAnsiTheme="minorHAnsi" w:cstheme="minorHAnsi"/>
          <w:b/>
          <w:w w:val="105"/>
          <w:sz w:val="22"/>
          <w:szCs w:val="22"/>
          <w:u w:val="single"/>
        </w:rPr>
        <w:t>Critical</w:t>
      </w:r>
      <w:r w:rsidRPr="00D45239">
        <w:rPr>
          <w:rFonts w:asciiTheme="minorHAnsi" w:hAnsiTheme="minorHAnsi" w:cstheme="minorHAnsi"/>
          <w:b/>
          <w:w w:val="105"/>
          <w:sz w:val="22"/>
          <w:szCs w:val="22"/>
        </w:rPr>
        <w:t xml:space="preserve">: - </w:t>
      </w:r>
      <w:r w:rsidRPr="00D45239">
        <w:rPr>
          <w:rFonts w:asciiTheme="minorHAnsi" w:hAnsiTheme="minorHAnsi" w:cstheme="minorHAnsi"/>
          <w:w w:val="105"/>
          <w:sz w:val="22"/>
          <w:szCs w:val="22"/>
        </w:rPr>
        <w:t>Hardware Failure</w:t>
      </w:r>
    </w:p>
    <w:p w14:paraId="1C6BB4DC" w14:textId="77777777" w:rsidR="005750BB" w:rsidRPr="00D45239" w:rsidRDefault="005750BB" w:rsidP="005872F5">
      <w:pPr>
        <w:pStyle w:val="BodyText"/>
        <w:spacing w:after="0" w:line="285" w:lineRule="auto"/>
        <w:ind w:left="851" w:right="315" w:hanging="1"/>
        <w:jc w:val="both"/>
        <w:rPr>
          <w:rFonts w:asciiTheme="minorHAnsi" w:hAnsiTheme="minorHAnsi" w:cstheme="minorHAnsi"/>
          <w:sz w:val="22"/>
          <w:szCs w:val="22"/>
        </w:rPr>
      </w:pPr>
      <w:r w:rsidRPr="00D45239">
        <w:rPr>
          <w:rFonts w:asciiTheme="minorHAnsi" w:hAnsiTheme="minorHAnsi" w:cstheme="minorHAnsi"/>
          <w:b/>
          <w:w w:val="105"/>
          <w:sz w:val="22"/>
          <w:szCs w:val="22"/>
          <w:u w:val="single"/>
        </w:rPr>
        <w:t>High</w:t>
      </w:r>
      <w:r w:rsidRPr="00D45239">
        <w:rPr>
          <w:rFonts w:asciiTheme="minorHAnsi" w:hAnsiTheme="minorHAnsi" w:cstheme="minorHAnsi"/>
          <w:b/>
          <w:w w:val="105"/>
          <w:sz w:val="22"/>
          <w:szCs w:val="22"/>
        </w:rPr>
        <w:t xml:space="preserve">: </w:t>
      </w:r>
      <w:r w:rsidRPr="00D45239">
        <w:rPr>
          <w:rFonts w:asciiTheme="minorHAnsi" w:hAnsiTheme="minorHAnsi" w:cstheme="minorHAnsi"/>
          <w:w w:val="105"/>
          <w:sz w:val="22"/>
          <w:szCs w:val="22"/>
        </w:rPr>
        <w:t xml:space="preserve">- Performance Issue, Partial non-working, </w:t>
      </w:r>
    </w:p>
    <w:p w14:paraId="6B0617CA" w14:textId="77777777" w:rsidR="005750BB" w:rsidRPr="00D45239" w:rsidRDefault="005750BB" w:rsidP="005872F5">
      <w:pPr>
        <w:pStyle w:val="BodyText"/>
        <w:spacing w:after="0"/>
        <w:ind w:left="851"/>
        <w:rPr>
          <w:rFonts w:asciiTheme="minorHAnsi" w:hAnsiTheme="minorHAnsi" w:cstheme="minorHAnsi"/>
          <w:sz w:val="22"/>
          <w:szCs w:val="22"/>
        </w:rPr>
      </w:pPr>
      <w:r w:rsidRPr="00D45239">
        <w:rPr>
          <w:rFonts w:asciiTheme="minorHAnsi" w:hAnsiTheme="minorHAnsi" w:cstheme="minorHAnsi"/>
          <w:b/>
          <w:w w:val="105"/>
          <w:sz w:val="22"/>
          <w:szCs w:val="22"/>
          <w:u w:val="single"/>
        </w:rPr>
        <w:t>Medium</w:t>
      </w:r>
      <w:r w:rsidRPr="00D45239">
        <w:rPr>
          <w:rFonts w:asciiTheme="minorHAnsi" w:hAnsiTheme="minorHAnsi" w:cstheme="minorHAnsi"/>
          <w:b/>
          <w:w w:val="105"/>
          <w:sz w:val="22"/>
          <w:szCs w:val="22"/>
        </w:rPr>
        <w:t xml:space="preserve">: - </w:t>
      </w:r>
      <w:r w:rsidRPr="00D45239">
        <w:rPr>
          <w:rFonts w:asciiTheme="minorHAnsi" w:hAnsiTheme="minorHAnsi" w:cstheme="minorHAnsi"/>
          <w:w w:val="105"/>
          <w:sz w:val="22"/>
          <w:szCs w:val="22"/>
        </w:rPr>
        <w:t>Change Requests, Vulnerability fixes etc.</w:t>
      </w:r>
    </w:p>
    <w:p w14:paraId="63CB7F3D" w14:textId="6A250A91" w:rsidR="005750BB" w:rsidRDefault="005750BB" w:rsidP="005872F5">
      <w:pPr>
        <w:pStyle w:val="BodyText"/>
        <w:spacing w:after="0" w:line="285" w:lineRule="auto"/>
        <w:ind w:left="851" w:right="315"/>
        <w:rPr>
          <w:rFonts w:asciiTheme="minorHAnsi" w:hAnsiTheme="minorHAnsi" w:cstheme="minorHAnsi"/>
          <w:w w:val="105"/>
          <w:sz w:val="22"/>
          <w:szCs w:val="22"/>
        </w:rPr>
      </w:pPr>
      <w:r w:rsidRPr="00D45239">
        <w:rPr>
          <w:rFonts w:asciiTheme="minorHAnsi" w:hAnsiTheme="minorHAnsi" w:cstheme="minorHAnsi"/>
          <w:b/>
          <w:w w:val="105"/>
          <w:sz w:val="22"/>
          <w:szCs w:val="22"/>
          <w:u w:val="single"/>
        </w:rPr>
        <w:t>Low</w:t>
      </w:r>
      <w:r w:rsidRPr="00D45239">
        <w:rPr>
          <w:rFonts w:asciiTheme="minorHAnsi" w:hAnsiTheme="minorHAnsi" w:cstheme="minorHAnsi"/>
          <w:b/>
          <w:w w:val="105"/>
          <w:sz w:val="22"/>
          <w:szCs w:val="22"/>
        </w:rPr>
        <w:t xml:space="preserve">: - </w:t>
      </w:r>
      <w:r w:rsidRPr="00D45239">
        <w:rPr>
          <w:rFonts w:asciiTheme="minorHAnsi" w:hAnsiTheme="minorHAnsi" w:cstheme="minorHAnsi"/>
          <w:w w:val="105"/>
          <w:sz w:val="22"/>
          <w:szCs w:val="22"/>
        </w:rPr>
        <w:t>Fixes, firmware/software upgrades etc.</w:t>
      </w:r>
    </w:p>
    <w:p w14:paraId="2A135DA1" w14:textId="77777777" w:rsidR="005872F5" w:rsidRPr="00D45239" w:rsidRDefault="005872F5" w:rsidP="005872F5">
      <w:pPr>
        <w:pStyle w:val="BodyText"/>
        <w:spacing w:after="0" w:line="285" w:lineRule="auto"/>
        <w:ind w:left="851" w:right="315"/>
        <w:rPr>
          <w:rFonts w:asciiTheme="minorHAnsi" w:hAnsiTheme="minorHAnsi" w:cstheme="minorHAnsi"/>
          <w:sz w:val="22"/>
          <w:szCs w:val="22"/>
        </w:rPr>
      </w:pPr>
    </w:p>
    <w:p w14:paraId="75F1045C" w14:textId="36B22C9F" w:rsidR="005750BB" w:rsidRPr="00D45239" w:rsidRDefault="005750BB" w:rsidP="005872F5">
      <w:pPr>
        <w:pStyle w:val="Heading3"/>
        <w:numPr>
          <w:ilvl w:val="0"/>
          <w:numId w:val="0"/>
        </w:numPr>
        <w:spacing w:before="41" w:line="285" w:lineRule="auto"/>
        <w:ind w:right="961"/>
        <w:jc w:val="both"/>
        <w:rPr>
          <w:rFonts w:asciiTheme="minorHAnsi" w:hAnsiTheme="minorHAnsi" w:cstheme="minorHAnsi"/>
          <w:b/>
          <w:bCs w:val="0"/>
          <w:w w:val="105"/>
          <w:sz w:val="22"/>
          <w:szCs w:val="22"/>
          <w:u w:val="single"/>
        </w:rPr>
      </w:pPr>
      <w:bookmarkStart w:id="25" w:name="_Toc101876551"/>
      <w:r w:rsidRPr="00D45239">
        <w:rPr>
          <w:rFonts w:asciiTheme="minorHAnsi" w:hAnsiTheme="minorHAnsi" w:cstheme="minorHAnsi"/>
          <w:b/>
          <w:bCs w:val="0"/>
          <w:w w:val="105"/>
          <w:sz w:val="22"/>
          <w:szCs w:val="22"/>
          <w:u w:val="single"/>
        </w:rPr>
        <w:t>Problem which has not been categorized above will be considered as Critical/High/Medium/Low</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on</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the</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basis</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of</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the</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number</w:t>
      </w:r>
      <w:r w:rsidRPr="00D45239">
        <w:rPr>
          <w:rFonts w:asciiTheme="minorHAnsi" w:hAnsiTheme="minorHAnsi" w:cstheme="minorHAnsi"/>
          <w:b/>
          <w:bCs w:val="0"/>
          <w:spacing w:val="-3"/>
          <w:w w:val="105"/>
          <w:sz w:val="22"/>
          <w:szCs w:val="22"/>
          <w:u w:val="single"/>
        </w:rPr>
        <w:t xml:space="preserve"> </w:t>
      </w:r>
      <w:r w:rsidRPr="00D45239">
        <w:rPr>
          <w:rFonts w:asciiTheme="minorHAnsi" w:hAnsiTheme="minorHAnsi" w:cstheme="minorHAnsi"/>
          <w:b/>
          <w:bCs w:val="0"/>
          <w:w w:val="105"/>
          <w:sz w:val="22"/>
          <w:szCs w:val="22"/>
          <w:u w:val="single"/>
        </w:rPr>
        <w:t>of</w:t>
      </w:r>
      <w:r w:rsidRPr="00D45239">
        <w:rPr>
          <w:rFonts w:asciiTheme="minorHAnsi" w:hAnsiTheme="minorHAnsi" w:cstheme="minorHAnsi"/>
          <w:b/>
          <w:bCs w:val="0"/>
          <w:spacing w:val="-6"/>
          <w:w w:val="105"/>
          <w:sz w:val="22"/>
          <w:szCs w:val="22"/>
          <w:u w:val="single"/>
        </w:rPr>
        <w:t xml:space="preserve"> </w:t>
      </w:r>
      <w:r w:rsidRPr="00D45239">
        <w:rPr>
          <w:rFonts w:asciiTheme="minorHAnsi" w:hAnsiTheme="minorHAnsi" w:cstheme="minorHAnsi"/>
          <w:b/>
          <w:bCs w:val="0"/>
          <w:w w:val="105"/>
          <w:sz w:val="22"/>
          <w:szCs w:val="22"/>
          <w:u w:val="single"/>
        </w:rPr>
        <w:t>users</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affected</w:t>
      </w:r>
      <w:r w:rsidRPr="00D45239">
        <w:rPr>
          <w:rFonts w:asciiTheme="minorHAnsi" w:hAnsiTheme="minorHAnsi" w:cstheme="minorHAnsi"/>
          <w:b/>
          <w:bCs w:val="0"/>
          <w:spacing w:val="-3"/>
          <w:w w:val="105"/>
          <w:sz w:val="22"/>
          <w:szCs w:val="22"/>
          <w:u w:val="single"/>
        </w:rPr>
        <w:t xml:space="preserve"> </w:t>
      </w:r>
      <w:r w:rsidRPr="00D45239">
        <w:rPr>
          <w:rFonts w:asciiTheme="minorHAnsi" w:hAnsiTheme="minorHAnsi" w:cstheme="minorHAnsi"/>
          <w:b/>
          <w:bCs w:val="0"/>
          <w:w w:val="105"/>
          <w:sz w:val="22"/>
          <w:szCs w:val="22"/>
          <w:u w:val="single"/>
        </w:rPr>
        <w:t>and</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will</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be</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at</w:t>
      </w:r>
      <w:r w:rsidRPr="00D45239">
        <w:rPr>
          <w:rFonts w:asciiTheme="minorHAnsi" w:hAnsiTheme="minorHAnsi" w:cstheme="minorHAnsi"/>
          <w:b/>
          <w:bCs w:val="0"/>
          <w:spacing w:val="-4"/>
          <w:w w:val="105"/>
          <w:sz w:val="22"/>
          <w:szCs w:val="22"/>
          <w:u w:val="single"/>
        </w:rPr>
        <w:t xml:space="preserve"> </w:t>
      </w:r>
      <w:r w:rsidRPr="00D45239">
        <w:rPr>
          <w:rFonts w:asciiTheme="minorHAnsi" w:hAnsiTheme="minorHAnsi" w:cstheme="minorHAnsi"/>
          <w:b/>
          <w:bCs w:val="0"/>
          <w:w w:val="105"/>
          <w:sz w:val="22"/>
          <w:szCs w:val="22"/>
          <w:u w:val="single"/>
        </w:rPr>
        <w:t>the discretion of</w:t>
      </w:r>
      <w:r w:rsidRPr="00D45239">
        <w:rPr>
          <w:rFonts w:asciiTheme="minorHAnsi" w:hAnsiTheme="minorHAnsi" w:cstheme="minorHAnsi"/>
          <w:b/>
          <w:bCs w:val="0"/>
          <w:spacing w:val="-33"/>
          <w:w w:val="105"/>
          <w:sz w:val="22"/>
          <w:szCs w:val="22"/>
          <w:u w:val="single"/>
        </w:rPr>
        <w:t xml:space="preserve"> </w:t>
      </w:r>
      <w:r w:rsidRPr="00D45239">
        <w:rPr>
          <w:rFonts w:asciiTheme="minorHAnsi" w:hAnsiTheme="minorHAnsi" w:cstheme="minorHAnsi"/>
          <w:b/>
          <w:bCs w:val="0"/>
          <w:w w:val="105"/>
          <w:sz w:val="22"/>
          <w:szCs w:val="22"/>
          <w:u w:val="single"/>
        </w:rPr>
        <w:t>SBICAP.</w:t>
      </w:r>
      <w:bookmarkEnd w:id="25"/>
    </w:p>
    <w:p w14:paraId="3A41293F" w14:textId="77777777" w:rsidR="005750BB" w:rsidRPr="00D45239" w:rsidRDefault="005750BB" w:rsidP="005750BB">
      <w:pPr>
        <w:rPr>
          <w:rFonts w:asciiTheme="minorHAnsi" w:hAnsiTheme="minorHAnsi" w:cstheme="minorHAnsi"/>
          <w:sz w:val="22"/>
          <w:szCs w:val="22"/>
        </w:rPr>
      </w:pPr>
    </w:p>
    <w:p w14:paraId="70D8180C" w14:textId="77777777" w:rsidR="005750BB" w:rsidRPr="00D45239" w:rsidRDefault="005750BB" w:rsidP="005750BB">
      <w:pPr>
        <w:pStyle w:val="BodyText"/>
        <w:spacing w:before="6"/>
        <w:rPr>
          <w:rFonts w:asciiTheme="minorHAnsi" w:hAnsiTheme="minorHAnsi" w:cstheme="minorHAnsi"/>
          <w:b/>
          <w:sz w:val="22"/>
          <w:szCs w:val="22"/>
        </w:rPr>
      </w:pPr>
    </w:p>
    <w:p w14:paraId="2D1F6D1C" w14:textId="77777777" w:rsidR="005750BB" w:rsidRPr="00D45239" w:rsidRDefault="005750BB" w:rsidP="005750BB">
      <w:pPr>
        <w:pStyle w:val="ListParagraph"/>
        <w:widowControl w:val="0"/>
        <w:numPr>
          <w:ilvl w:val="1"/>
          <w:numId w:val="17"/>
        </w:numPr>
        <w:tabs>
          <w:tab w:val="left" w:pos="853"/>
        </w:tabs>
        <w:autoSpaceDE w:val="0"/>
        <w:autoSpaceDN w:val="0"/>
        <w:spacing w:before="8" w:after="0" w:line="283" w:lineRule="auto"/>
        <w:ind w:left="852" w:right="819" w:hanging="340"/>
        <w:contextualSpacing w:val="0"/>
        <w:jc w:val="both"/>
        <w:rPr>
          <w:rFonts w:asciiTheme="minorHAnsi" w:hAnsiTheme="minorHAnsi" w:cstheme="minorHAnsi"/>
          <w:sz w:val="22"/>
          <w:szCs w:val="22"/>
        </w:rPr>
      </w:pPr>
      <w:r w:rsidRPr="00D45239">
        <w:rPr>
          <w:rFonts w:asciiTheme="minorHAnsi" w:hAnsiTheme="minorHAnsi" w:cstheme="minorHAnsi"/>
          <w:w w:val="105"/>
          <w:sz w:val="22"/>
          <w:szCs w:val="22"/>
        </w:rPr>
        <w:t>The penalty will be applicable separately for each location and the details for the Service level</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penalty</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have</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been</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mentioned</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later</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in</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under</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penalty clause.</w:t>
      </w:r>
    </w:p>
    <w:p w14:paraId="29A9A29D" w14:textId="77777777" w:rsidR="005750BB" w:rsidRPr="00D45239" w:rsidRDefault="005750BB" w:rsidP="005750BB">
      <w:pPr>
        <w:pStyle w:val="ListParagraph"/>
        <w:widowControl w:val="0"/>
        <w:numPr>
          <w:ilvl w:val="1"/>
          <w:numId w:val="17"/>
        </w:numPr>
        <w:tabs>
          <w:tab w:val="left" w:pos="853"/>
        </w:tabs>
        <w:autoSpaceDE w:val="0"/>
        <w:autoSpaceDN w:val="0"/>
        <w:spacing w:before="8" w:after="0" w:line="283" w:lineRule="auto"/>
        <w:ind w:left="852" w:right="819" w:hanging="340"/>
        <w:contextualSpacing w:val="0"/>
        <w:jc w:val="both"/>
        <w:rPr>
          <w:rFonts w:asciiTheme="minorHAnsi" w:hAnsiTheme="minorHAnsi" w:cstheme="minorHAnsi"/>
          <w:sz w:val="22"/>
          <w:szCs w:val="22"/>
        </w:rPr>
      </w:pPr>
      <w:r w:rsidRPr="00D45239">
        <w:rPr>
          <w:rFonts w:asciiTheme="minorHAnsi" w:hAnsiTheme="minorHAnsi" w:cstheme="minorHAnsi"/>
          <w:w w:val="105"/>
          <w:sz w:val="22"/>
          <w:szCs w:val="22"/>
        </w:rPr>
        <w:t>The amount of penalty will be claimed/adjusted while releasing the performance bank guarantee</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or</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warranty</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of</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the</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hardware</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will</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be</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extended</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accordingly.</w:t>
      </w:r>
    </w:p>
    <w:p w14:paraId="6BD039E6" w14:textId="77777777" w:rsidR="005750BB" w:rsidRPr="00D45239" w:rsidRDefault="005750BB" w:rsidP="005750BB">
      <w:pPr>
        <w:pStyle w:val="ListParagraph"/>
        <w:widowControl w:val="0"/>
        <w:numPr>
          <w:ilvl w:val="1"/>
          <w:numId w:val="17"/>
        </w:numPr>
        <w:tabs>
          <w:tab w:val="left" w:pos="853"/>
        </w:tabs>
        <w:autoSpaceDE w:val="0"/>
        <w:autoSpaceDN w:val="0"/>
        <w:spacing w:before="8" w:after="0" w:line="283" w:lineRule="auto"/>
        <w:ind w:left="852" w:right="819" w:hanging="340"/>
        <w:contextualSpacing w:val="0"/>
        <w:jc w:val="both"/>
        <w:rPr>
          <w:rFonts w:asciiTheme="minorHAnsi" w:hAnsiTheme="minorHAnsi" w:cstheme="minorHAnsi"/>
          <w:sz w:val="22"/>
          <w:szCs w:val="22"/>
        </w:rPr>
      </w:pPr>
      <w:r w:rsidRPr="00D45239">
        <w:rPr>
          <w:rFonts w:asciiTheme="minorHAnsi" w:hAnsiTheme="minorHAnsi" w:cstheme="minorHAnsi"/>
          <w:w w:val="105"/>
          <w:sz w:val="22"/>
          <w:szCs w:val="22"/>
        </w:rPr>
        <w:t>If the equipment is taken away for repairs, the Vendor shall provide the similar or higher configuration</w:t>
      </w:r>
      <w:r w:rsidRPr="00D45239">
        <w:rPr>
          <w:rFonts w:asciiTheme="minorHAnsi" w:hAnsiTheme="minorHAnsi" w:cstheme="minorHAnsi"/>
          <w:spacing w:val="-22"/>
          <w:w w:val="105"/>
          <w:sz w:val="22"/>
          <w:szCs w:val="22"/>
        </w:rPr>
        <w:t xml:space="preserve"> </w:t>
      </w:r>
      <w:r w:rsidRPr="00D45239">
        <w:rPr>
          <w:rFonts w:asciiTheme="minorHAnsi" w:hAnsiTheme="minorHAnsi" w:cstheme="minorHAnsi"/>
          <w:w w:val="105"/>
          <w:sz w:val="22"/>
          <w:szCs w:val="22"/>
        </w:rPr>
        <w:t>equipment</w:t>
      </w:r>
      <w:r w:rsidRPr="00D45239">
        <w:rPr>
          <w:rFonts w:asciiTheme="minorHAnsi" w:hAnsiTheme="minorHAnsi" w:cstheme="minorHAnsi"/>
          <w:spacing w:val="-22"/>
          <w:w w:val="105"/>
          <w:sz w:val="22"/>
          <w:szCs w:val="22"/>
        </w:rPr>
        <w:t xml:space="preserve"> </w:t>
      </w:r>
      <w:r w:rsidRPr="00D45239">
        <w:rPr>
          <w:rFonts w:asciiTheme="minorHAnsi" w:hAnsiTheme="minorHAnsi" w:cstheme="minorHAnsi"/>
          <w:w w:val="105"/>
          <w:sz w:val="22"/>
          <w:szCs w:val="22"/>
        </w:rPr>
        <w:t>for</w:t>
      </w:r>
      <w:r w:rsidRPr="00D45239">
        <w:rPr>
          <w:rFonts w:asciiTheme="minorHAnsi" w:hAnsiTheme="minorHAnsi" w:cstheme="minorHAnsi"/>
          <w:spacing w:val="-22"/>
          <w:w w:val="105"/>
          <w:sz w:val="22"/>
          <w:szCs w:val="22"/>
        </w:rPr>
        <w:t xml:space="preserve"> </w:t>
      </w:r>
      <w:r w:rsidRPr="00D45239">
        <w:rPr>
          <w:rFonts w:asciiTheme="minorHAnsi" w:hAnsiTheme="minorHAnsi" w:cstheme="minorHAnsi"/>
          <w:w w:val="105"/>
          <w:sz w:val="22"/>
          <w:szCs w:val="22"/>
        </w:rPr>
        <w:t>standby</w:t>
      </w:r>
      <w:r w:rsidRPr="00D45239">
        <w:rPr>
          <w:rFonts w:asciiTheme="minorHAnsi" w:hAnsiTheme="minorHAnsi" w:cstheme="minorHAnsi"/>
          <w:spacing w:val="-22"/>
          <w:w w:val="105"/>
          <w:sz w:val="22"/>
          <w:szCs w:val="22"/>
        </w:rPr>
        <w:t xml:space="preserve"> </w:t>
      </w:r>
      <w:r w:rsidRPr="00D45239">
        <w:rPr>
          <w:rFonts w:asciiTheme="minorHAnsi" w:hAnsiTheme="minorHAnsi" w:cstheme="minorHAnsi"/>
          <w:w w:val="105"/>
          <w:sz w:val="22"/>
          <w:szCs w:val="22"/>
        </w:rPr>
        <w:t>purpose.</w:t>
      </w:r>
    </w:p>
    <w:p w14:paraId="2E4A16BB" w14:textId="77777777" w:rsidR="005750BB" w:rsidRPr="00D45239" w:rsidRDefault="005750BB" w:rsidP="005750BB">
      <w:pPr>
        <w:pStyle w:val="ListParagraph"/>
        <w:widowControl w:val="0"/>
        <w:numPr>
          <w:ilvl w:val="1"/>
          <w:numId w:val="17"/>
        </w:numPr>
        <w:tabs>
          <w:tab w:val="left" w:pos="853"/>
        </w:tabs>
        <w:autoSpaceDE w:val="0"/>
        <w:autoSpaceDN w:val="0"/>
        <w:spacing w:before="8" w:after="0" w:line="283" w:lineRule="auto"/>
        <w:ind w:left="852" w:right="819" w:hanging="340"/>
        <w:contextualSpacing w:val="0"/>
        <w:jc w:val="both"/>
        <w:rPr>
          <w:rFonts w:asciiTheme="minorHAnsi" w:hAnsiTheme="minorHAnsi" w:cstheme="minorHAnsi"/>
          <w:sz w:val="22"/>
          <w:szCs w:val="22"/>
        </w:rPr>
      </w:pPr>
      <w:r w:rsidRPr="00D45239">
        <w:rPr>
          <w:rFonts w:asciiTheme="minorHAnsi" w:hAnsiTheme="minorHAnsi" w:cstheme="minorHAnsi"/>
          <w:w w:val="105"/>
          <w:sz w:val="22"/>
          <w:szCs w:val="22"/>
        </w:rPr>
        <w:t>In</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case</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some</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of</w:t>
      </w:r>
      <w:r w:rsidRPr="00D45239">
        <w:rPr>
          <w:rFonts w:asciiTheme="minorHAnsi" w:hAnsiTheme="minorHAnsi" w:cstheme="minorHAnsi"/>
          <w:spacing w:val="-6"/>
          <w:w w:val="105"/>
          <w:sz w:val="22"/>
          <w:szCs w:val="22"/>
        </w:rPr>
        <w:t xml:space="preserve"> </w:t>
      </w:r>
      <w:r w:rsidRPr="00D45239">
        <w:rPr>
          <w:rFonts w:asciiTheme="minorHAnsi" w:hAnsiTheme="minorHAnsi" w:cstheme="minorHAnsi"/>
          <w:w w:val="105"/>
          <w:sz w:val="22"/>
          <w:szCs w:val="22"/>
        </w:rPr>
        <w:t>the</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equipment</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or</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its</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component</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is</w:t>
      </w:r>
      <w:r w:rsidRPr="00D45239">
        <w:rPr>
          <w:rFonts w:asciiTheme="minorHAnsi" w:hAnsiTheme="minorHAnsi" w:cstheme="minorHAnsi"/>
          <w:spacing w:val="-4"/>
          <w:w w:val="105"/>
          <w:sz w:val="22"/>
          <w:szCs w:val="22"/>
        </w:rPr>
        <w:t xml:space="preserve"> </w:t>
      </w:r>
      <w:r w:rsidRPr="00D45239">
        <w:rPr>
          <w:rFonts w:asciiTheme="minorHAnsi" w:hAnsiTheme="minorHAnsi" w:cstheme="minorHAnsi"/>
          <w:w w:val="105"/>
          <w:sz w:val="22"/>
          <w:szCs w:val="22"/>
        </w:rPr>
        <w:t>beyond</w:t>
      </w:r>
      <w:r w:rsidRPr="00D45239">
        <w:rPr>
          <w:rFonts w:asciiTheme="minorHAnsi" w:hAnsiTheme="minorHAnsi" w:cstheme="minorHAnsi"/>
          <w:spacing w:val="-6"/>
          <w:w w:val="105"/>
          <w:sz w:val="22"/>
          <w:szCs w:val="22"/>
        </w:rPr>
        <w:t xml:space="preserve"> </w:t>
      </w:r>
      <w:r w:rsidRPr="00D45239">
        <w:rPr>
          <w:rFonts w:asciiTheme="minorHAnsi" w:hAnsiTheme="minorHAnsi" w:cstheme="minorHAnsi"/>
          <w:w w:val="105"/>
          <w:sz w:val="22"/>
          <w:szCs w:val="22"/>
        </w:rPr>
        <w:t>repairs,</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the</w:t>
      </w:r>
      <w:r w:rsidRPr="00D45239">
        <w:rPr>
          <w:rFonts w:asciiTheme="minorHAnsi" w:hAnsiTheme="minorHAnsi" w:cstheme="minorHAnsi"/>
          <w:spacing w:val="-4"/>
          <w:w w:val="105"/>
          <w:sz w:val="22"/>
          <w:szCs w:val="22"/>
        </w:rPr>
        <w:t xml:space="preserve"> </w:t>
      </w:r>
      <w:r w:rsidRPr="00D45239">
        <w:rPr>
          <w:rFonts w:asciiTheme="minorHAnsi" w:hAnsiTheme="minorHAnsi" w:cstheme="minorHAnsi"/>
          <w:w w:val="105"/>
          <w:sz w:val="22"/>
          <w:szCs w:val="22"/>
        </w:rPr>
        <w:t>Vendor</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shall</w:t>
      </w:r>
      <w:r w:rsidRPr="00D45239">
        <w:rPr>
          <w:rFonts w:asciiTheme="minorHAnsi" w:hAnsiTheme="minorHAnsi" w:cstheme="minorHAnsi"/>
          <w:spacing w:val="-6"/>
          <w:w w:val="105"/>
          <w:sz w:val="22"/>
          <w:szCs w:val="22"/>
        </w:rPr>
        <w:t xml:space="preserve"> </w:t>
      </w:r>
      <w:r w:rsidRPr="00D45239">
        <w:rPr>
          <w:rFonts w:asciiTheme="minorHAnsi" w:hAnsiTheme="minorHAnsi" w:cstheme="minorHAnsi"/>
          <w:w w:val="105"/>
          <w:sz w:val="22"/>
          <w:szCs w:val="22"/>
        </w:rPr>
        <w:t>provide the</w:t>
      </w:r>
      <w:r w:rsidRPr="00D45239">
        <w:rPr>
          <w:rFonts w:asciiTheme="minorHAnsi" w:hAnsiTheme="minorHAnsi" w:cstheme="minorHAnsi"/>
          <w:spacing w:val="-7"/>
          <w:w w:val="105"/>
          <w:sz w:val="22"/>
          <w:szCs w:val="22"/>
        </w:rPr>
        <w:t xml:space="preserve"> </w:t>
      </w:r>
      <w:r w:rsidRPr="00D45239">
        <w:rPr>
          <w:rFonts w:asciiTheme="minorHAnsi" w:hAnsiTheme="minorHAnsi" w:cstheme="minorHAnsi"/>
          <w:w w:val="105"/>
          <w:sz w:val="22"/>
          <w:szCs w:val="22"/>
        </w:rPr>
        <w:t>replacement</w:t>
      </w:r>
      <w:r w:rsidRPr="00D45239">
        <w:rPr>
          <w:rFonts w:asciiTheme="minorHAnsi" w:hAnsiTheme="minorHAnsi" w:cstheme="minorHAnsi"/>
          <w:spacing w:val="-7"/>
          <w:w w:val="105"/>
          <w:sz w:val="22"/>
          <w:szCs w:val="22"/>
        </w:rPr>
        <w:t xml:space="preserve"> </w:t>
      </w:r>
      <w:r w:rsidRPr="00D45239">
        <w:rPr>
          <w:rFonts w:asciiTheme="minorHAnsi" w:hAnsiTheme="minorHAnsi" w:cstheme="minorHAnsi"/>
          <w:w w:val="105"/>
          <w:sz w:val="22"/>
          <w:szCs w:val="22"/>
        </w:rPr>
        <w:t>hardware</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of</w:t>
      </w:r>
      <w:r w:rsidRPr="00D45239">
        <w:rPr>
          <w:rFonts w:asciiTheme="minorHAnsi" w:hAnsiTheme="minorHAnsi" w:cstheme="minorHAnsi"/>
          <w:spacing w:val="-7"/>
          <w:w w:val="105"/>
          <w:sz w:val="22"/>
          <w:szCs w:val="22"/>
        </w:rPr>
        <w:t xml:space="preserve"> </w:t>
      </w:r>
      <w:r w:rsidRPr="00D45239">
        <w:rPr>
          <w:rFonts w:asciiTheme="minorHAnsi" w:hAnsiTheme="minorHAnsi" w:cstheme="minorHAnsi"/>
          <w:w w:val="105"/>
          <w:sz w:val="22"/>
          <w:szCs w:val="22"/>
        </w:rPr>
        <w:t>the</w:t>
      </w:r>
      <w:r w:rsidRPr="00D45239">
        <w:rPr>
          <w:rFonts w:asciiTheme="minorHAnsi" w:hAnsiTheme="minorHAnsi" w:cstheme="minorHAnsi"/>
          <w:spacing w:val="-5"/>
          <w:w w:val="105"/>
          <w:sz w:val="22"/>
          <w:szCs w:val="22"/>
        </w:rPr>
        <w:t xml:space="preserve"> </w:t>
      </w:r>
      <w:r w:rsidRPr="00D45239">
        <w:rPr>
          <w:rFonts w:asciiTheme="minorHAnsi" w:hAnsiTheme="minorHAnsi" w:cstheme="minorHAnsi"/>
          <w:w w:val="105"/>
          <w:sz w:val="22"/>
          <w:szCs w:val="22"/>
        </w:rPr>
        <w:t>same</w:t>
      </w:r>
      <w:r w:rsidRPr="00D45239">
        <w:rPr>
          <w:rFonts w:asciiTheme="minorHAnsi" w:hAnsiTheme="minorHAnsi" w:cstheme="minorHAnsi"/>
          <w:spacing w:val="-6"/>
          <w:w w:val="105"/>
          <w:sz w:val="22"/>
          <w:szCs w:val="22"/>
        </w:rPr>
        <w:t xml:space="preserve"> </w:t>
      </w:r>
      <w:r w:rsidRPr="00D45239">
        <w:rPr>
          <w:rFonts w:asciiTheme="minorHAnsi" w:hAnsiTheme="minorHAnsi" w:cstheme="minorHAnsi"/>
          <w:w w:val="105"/>
          <w:sz w:val="22"/>
          <w:szCs w:val="22"/>
        </w:rPr>
        <w:t>configuration</w:t>
      </w:r>
      <w:r w:rsidRPr="00D45239">
        <w:rPr>
          <w:rFonts w:asciiTheme="minorHAnsi" w:hAnsiTheme="minorHAnsi" w:cstheme="minorHAnsi"/>
          <w:spacing w:val="-6"/>
          <w:w w:val="105"/>
          <w:sz w:val="22"/>
          <w:szCs w:val="22"/>
        </w:rPr>
        <w:t xml:space="preserve"> </w:t>
      </w:r>
      <w:r w:rsidRPr="00D45239">
        <w:rPr>
          <w:rFonts w:asciiTheme="minorHAnsi" w:hAnsiTheme="minorHAnsi" w:cstheme="minorHAnsi"/>
          <w:w w:val="105"/>
          <w:sz w:val="22"/>
          <w:szCs w:val="22"/>
        </w:rPr>
        <w:t>or</w:t>
      </w:r>
      <w:r w:rsidRPr="00D45239">
        <w:rPr>
          <w:rFonts w:asciiTheme="minorHAnsi" w:hAnsiTheme="minorHAnsi" w:cstheme="minorHAnsi"/>
          <w:spacing w:val="-7"/>
          <w:w w:val="105"/>
          <w:sz w:val="22"/>
          <w:szCs w:val="22"/>
        </w:rPr>
        <w:t xml:space="preserve"> </w:t>
      </w:r>
      <w:r w:rsidRPr="00D45239">
        <w:rPr>
          <w:rFonts w:asciiTheme="minorHAnsi" w:hAnsiTheme="minorHAnsi" w:cstheme="minorHAnsi"/>
          <w:w w:val="105"/>
          <w:sz w:val="22"/>
          <w:szCs w:val="22"/>
        </w:rPr>
        <w:t>higher</w:t>
      </w:r>
      <w:r w:rsidRPr="00D45239">
        <w:rPr>
          <w:rFonts w:asciiTheme="minorHAnsi" w:hAnsiTheme="minorHAnsi" w:cstheme="minorHAnsi"/>
          <w:spacing w:val="-7"/>
          <w:w w:val="105"/>
          <w:sz w:val="22"/>
          <w:szCs w:val="22"/>
        </w:rPr>
        <w:t xml:space="preserve"> </w:t>
      </w:r>
      <w:r w:rsidRPr="00D45239">
        <w:rPr>
          <w:rFonts w:asciiTheme="minorHAnsi" w:hAnsiTheme="minorHAnsi" w:cstheme="minorHAnsi"/>
          <w:w w:val="105"/>
          <w:sz w:val="22"/>
          <w:szCs w:val="22"/>
        </w:rPr>
        <w:t>configuration</w:t>
      </w:r>
      <w:r w:rsidRPr="00D45239">
        <w:rPr>
          <w:rFonts w:asciiTheme="minorHAnsi" w:hAnsiTheme="minorHAnsi" w:cstheme="minorHAnsi"/>
          <w:spacing w:val="-6"/>
          <w:w w:val="105"/>
          <w:sz w:val="22"/>
          <w:szCs w:val="22"/>
        </w:rPr>
        <w:t xml:space="preserve"> </w:t>
      </w:r>
      <w:r w:rsidRPr="00D45239">
        <w:rPr>
          <w:rFonts w:asciiTheme="minorHAnsi" w:hAnsiTheme="minorHAnsi" w:cstheme="minorHAnsi"/>
          <w:w w:val="105"/>
          <w:sz w:val="22"/>
          <w:szCs w:val="22"/>
        </w:rPr>
        <w:t>from</w:t>
      </w:r>
      <w:r w:rsidRPr="00D45239">
        <w:rPr>
          <w:rFonts w:asciiTheme="minorHAnsi" w:hAnsiTheme="minorHAnsi" w:cstheme="minorHAnsi"/>
          <w:spacing w:val="-8"/>
          <w:w w:val="105"/>
          <w:sz w:val="22"/>
          <w:szCs w:val="22"/>
        </w:rPr>
        <w:t xml:space="preserve"> </w:t>
      </w:r>
      <w:r w:rsidRPr="00D45239">
        <w:rPr>
          <w:rFonts w:asciiTheme="minorHAnsi" w:hAnsiTheme="minorHAnsi" w:cstheme="minorHAnsi"/>
          <w:w w:val="105"/>
          <w:sz w:val="22"/>
          <w:szCs w:val="22"/>
        </w:rPr>
        <w:t>the</w:t>
      </w:r>
      <w:r w:rsidRPr="00D45239">
        <w:rPr>
          <w:rFonts w:asciiTheme="minorHAnsi" w:hAnsiTheme="minorHAnsi" w:cstheme="minorHAnsi"/>
          <w:spacing w:val="-6"/>
          <w:w w:val="105"/>
          <w:sz w:val="22"/>
          <w:szCs w:val="22"/>
        </w:rPr>
        <w:t xml:space="preserve"> </w:t>
      </w:r>
      <w:r w:rsidRPr="00D45239">
        <w:rPr>
          <w:rFonts w:asciiTheme="minorHAnsi" w:hAnsiTheme="minorHAnsi" w:cstheme="minorHAnsi"/>
          <w:w w:val="105"/>
          <w:sz w:val="22"/>
          <w:szCs w:val="22"/>
        </w:rPr>
        <w:t>same OEM</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prior</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to</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acceptance</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of</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the</w:t>
      </w:r>
      <w:r w:rsidRPr="00D45239">
        <w:rPr>
          <w:rFonts w:asciiTheme="minorHAnsi" w:hAnsiTheme="minorHAnsi" w:cstheme="minorHAnsi"/>
          <w:spacing w:val="-11"/>
          <w:w w:val="105"/>
          <w:sz w:val="22"/>
          <w:szCs w:val="22"/>
        </w:rPr>
        <w:t xml:space="preserve"> </w:t>
      </w:r>
      <w:r w:rsidRPr="00D45239">
        <w:rPr>
          <w:rFonts w:asciiTheme="minorHAnsi" w:hAnsiTheme="minorHAnsi" w:cstheme="minorHAnsi"/>
          <w:w w:val="105"/>
          <w:sz w:val="22"/>
          <w:szCs w:val="22"/>
        </w:rPr>
        <w:t>SBICAP.</w:t>
      </w:r>
    </w:p>
    <w:p w14:paraId="6B56C63E" w14:textId="77777777" w:rsidR="005750BB" w:rsidRPr="00D45239" w:rsidRDefault="005750BB" w:rsidP="005750BB">
      <w:pPr>
        <w:pStyle w:val="ListParagraph"/>
        <w:widowControl w:val="0"/>
        <w:numPr>
          <w:ilvl w:val="1"/>
          <w:numId w:val="17"/>
        </w:numPr>
        <w:tabs>
          <w:tab w:val="left" w:pos="853"/>
        </w:tabs>
        <w:autoSpaceDE w:val="0"/>
        <w:autoSpaceDN w:val="0"/>
        <w:spacing w:after="0" w:line="283" w:lineRule="auto"/>
        <w:ind w:left="852" w:right="819" w:hanging="340"/>
        <w:contextualSpacing w:val="0"/>
        <w:jc w:val="both"/>
        <w:rPr>
          <w:rFonts w:asciiTheme="minorHAnsi" w:hAnsiTheme="minorHAnsi" w:cstheme="minorHAnsi"/>
          <w:sz w:val="22"/>
          <w:szCs w:val="22"/>
        </w:rPr>
      </w:pPr>
      <w:r w:rsidRPr="00D45239">
        <w:rPr>
          <w:rFonts w:asciiTheme="minorHAnsi" w:hAnsiTheme="minorHAnsi" w:cstheme="minorHAnsi"/>
          <w:w w:val="105"/>
          <w:sz w:val="22"/>
          <w:szCs w:val="22"/>
        </w:rPr>
        <w:t>Defective hardware shall be replaced by the vendor at his own cost, including the cost of transfer.</w:t>
      </w:r>
    </w:p>
    <w:p w14:paraId="7B002F35" w14:textId="77777777" w:rsidR="005750BB" w:rsidRPr="00D45239" w:rsidRDefault="005750BB" w:rsidP="005750BB">
      <w:pPr>
        <w:pStyle w:val="ListParagraph"/>
        <w:widowControl w:val="0"/>
        <w:numPr>
          <w:ilvl w:val="1"/>
          <w:numId w:val="17"/>
        </w:numPr>
        <w:tabs>
          <w:tab w:val="left" w:pos="853"/>
        </w:tabs>
        <w:autoSpaceDE w:val="0"/>
        <w:autoSpaceDN w:val="0"/>
        <w:spacing w:after="0" w:line="283" w:lineRule="auto"/>
        <w:ind w:left="852" w:right="819" w:hanging="340"/>
        <w:contextualSpacing w:val="0"/>
        <w:jc w:val="both"/>
        <w:rPr>
          <w:rFonts w:asciiTheme="minorHAnsi" w:hAnsiTheme="minorHAnsi" w:cstheme="minorHAnsi"/>
          <w:w w:val="105"/>
          <w:sz w:val="22"/>
          <w:szCs w:val="22"/>
        </w:rPr>
      </w:pPr>
      <w:r w:rsidRPr="00D45239">
        <w:rPr>
          <w:rFonts w:asciiTheme="minorHAnsi" w:hAnsiTheme="minorHAnsi" w:cstheme="minorHAnsi"/>
          <w:w w:val="105"/>
          <w:sz w:val="22"/>
          <w:szCs w:val="22"/>
        </w:rPr>
        <w:t xml:space="preserve">The </w:t>
      </w:r>
      <w:r w:rsidRPr="00993C90">
        <w:rPr>
          <w:rFonts w:asciiTheme="minorHAnsi" w:hAnsiTheme="minorHAnsi" w:cstheme="minorHAnsi"/>
          <w:w w:val="105"/>
          <w:sz w:val="22"/>
          <w:szCs w:val="22"/>
        </w:rPr>
        <w:t>bidder is required to provide unlimited</w:t>
      </w:r>
      <w:r w:rsidRPr="00D45239">
        <w:rPr>
          <w:rFonts w:asciiTheme="minorHAnsi" w:hAnsiTheme="minorHAnsi" w:cstheme="minorHAnsi"/>
          <w:w w:val="105"/>
          <w:sz w:val="22"/>
          <w:szCs w:val="22"/>
        </w:rPr>
        <w:t xml:space="preserve"> Telephonic and Email support during contracted period.</w:t>
      </w:r>
    </w:p>
    <w:p w14:paraId="511FF9AA" w14:textId="77777777" w:rsidR="005750BB" w:rsidRPr="00D45239" w:rsidRDefault="005750BB" w:rsidP="005750BB">
      <w:pPr>
        <w:pStyle w:val="ListParagraph"/>
        <w:widowControl w:val="0"/>
        <w:numPr>
          <w:ilvl w:val="1"/>
          <w:numId w:val="17"/>
        </w:numPr>
        <w:tabs>
          <w:tab w:val="left" w:pos="853"/>
        </w:tabs>
        <w:autoSpaceDE w:val="0"/>
        <w:autoSpaceDN w:val="0"/>
        <w:spacing w:after="0" w:line="283" w:lineRule="auto"/>
        <w:ind w:left="852" w:right="819" w:hanging="340"/>
        <w:contextualSpacing w:val="0"/>
        <w:jc w:val="both"/>
        <w:rPr>
          <w:rFonts w:asciiTheme="minorHAnsi" w:hAnsiTheme="minorHAnsi" w:cstheme="minorHAnsi"/>
          <w:b/>
          <w:w w:val="105"/>
          <w:sz w:val="22"/>
          <w:szCs w:val="22"/>
          <w:u w:val="single"/>
        </w:rPr>
      </w:pPr>
      <w:r w:rsidRPr="00D45239">
        <w:rPr>
          <w:rFonts w:asciiTheme="minorHAnsi" w:hAnsiTheme="minorHAnsi" w:cstheme="minorHAnsi"/>
          <w:b/>
          <w:w w:val="105"/>
          <w:sz w:val="22"/>
          <w:szCs w:val="22"/>
          <w:u w:val="single"/>
        </w:rPr>
        <w:t>8 x5 NBD Support</w:t>
      </w:r>
    </w:p>
    <w:p w14:paraId="52B9E0DF" w14:textId="77777777" w:rsidR="005750BB" w:rsidRPr="00D45239" w:rsidRDefault="005750BB" w:rsidP="005750BB">
      <w:pPr>
        <w:pStyle w:val="ListParagraph"/>
        <w:tabs>
          <w:tab w:val="left" w:pos="853"/>
        </w:tabs>
        <w:spacing w:line="283" w:lineRule="auto"/>
        <w:ind w:left="852" w:right="433"/>
        <w:rPr>
          <w:rFonts w:asciiTheme="minorHAnsi" w:hAnsiTheme="minorHAnsi" w:cstheme="minorHAnsi"/>
          <w:w w:val="105"/>
          <w:sz w:val="22"/>
          <w:szCs w:val="22"/>
          <w:u w:val="single"/>
        </w:rPr>
      </w:pPr>
    </w:p>
    <w:p w14:paraId="3FF4BD5A" w14:textId="77777777" w:rsidR="005750BB" w:rsidRPr="00D45239" w:rsidRDefault="005750BB" w:rsidP="005750BB">
      <w:pPr>
        <w:pStyle w:val="Heading2"/>
        <w:spacing w:before="153"/>
        <w:rPr>
          <w:rFonts w:asciiTheme="minorHAnsi" w:hAnsiTheme="minorHAnsi" w:cstheme="minorHAnsi"/>
          <w:sz w:val="22"/>
          <w:szCs w:val="22"/>
        </w:rPr>
      </w:pPr>
      <w:bookmarkStart w:id="26" w:name="_Toc101876552"/>
      <w:r w:rsidRPr="00D45239">
        <w:rPr>
          <w:rFonts w:asciiTheme="minorHAnsi" w:hAnsiTheme="minorHAnsi" w:cstheme="minorHAnsi"/>
          <w:sz w:val="22"/>
          <w:szCs w:val="22"/>
        </w:rPr>
        <w:t>PENALTY CLAUSE</w:t>
      </w:r>
      <w:bookmarkEnd w:id="26"/>
    </w:p>
    <w:p w14:paraId="2B110694" w14:textId="77777777" w:rsidR="005750BB" w:rsidRPr="00D45239" w:rsidRDefault="005750BB" w:rsidP="005750BB">
      <w:pPr>
        <w:pStyle w:val="ListParagraph"/>
        <w:widowControl w:val="0"/>
        <w:numPr>
          <w:ilvl w:val="0"/>
          <w:numId w:val="18"/>
        </w:numPr>
        <w:tabs>
          <w:tab w:val="left" w:pos="852"/>
          <w:tab w:val="left" w:pos="853"/>
        </w:tabs>
        <w:autoSpaceDE w:val="0"/>
        <w:autoSpaceDN w:val="0"/>
        <w:spacing w:before="2" w:after="0" w:line="240" w:lineRule="auto"/>
        <w:contextualSpacing w:val="0"/>
        <w:rPr>
          <w:rFonts w:asciiTheme="minorHAnsi" w:hAnsiTheme="minorHAnsi" w:cstheme="minorHAnsi"/>
          <w:sz w:val="22"/>
          <w:szCs w:val="22"/>
        </w:rPr>
      </w:pPr>
      <w:r w:rsidRPr="00D45239">
        <w:rPr>
          <w:rFonts w:asciiTheme="minorHAnsi" w:hAnsiTheme="minorHAnsi" w:cstheme="minorHAnsi"/>
          <w:w w:val="105"/>
          <w:sz w:val="22"/>
          <w:szCs w:val="22"/>
        </w:rPr>
        <w:t>Penalty</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applicable</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for</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bidder</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for</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Service</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Level</w:t>
      </w:r>
      <w:r w:rsidRPr="00D45239">
        <w:rPr>
          <w:rFonts w:asciiTheme="minorHAnsi" w:hAnsiTheme="minorHAnsi" w:cstheme="minorHAnsi"/>
          <w:spacing w:val="-14"/>
          <w:w w:val="105"/>
          <w:sz w:val="22"/>
          <w:szCs w:val="22"/>
        </w:rPr>
        <w:t xml:space="preserve"> </w:t>
      </w:r>
      <w:r w:rsidRPr="00D45239">
        <w:rPr>
          <w:rFonts w:asciiTheme="minorHAnsi" w:hAnsiTheme="minorHAnsi" w:cstheme="minorHAnsi"/>
          <w:w w:val="105"/>
          <w:sz w:val="22"/>
          <w:szCs w:val="22"/>
        </w:rPr>
        <w:t>Agreement</w:t>
      </w:r>
      <w:r w:rsidRPr="00D45239">
        <w:rPr>
          <w:rFonts w:asciiTheme="minorHAnsi" w:hAnsiTheme="minorHAnsi" w:cstheme="minorHAnsi"/>
          <w:spacing w:val="-12"/>
          <w:w w:val="105"/>
          <w:sz w:val="22"/>
          <w:szCs w:val="22"/>
        </w:rPr>
        <w:t xml:space="preserve"> </w:t>
      </w:r>
      <w:r w:rsidRPr="00D45239">
        <w:rPr>
          <w:rFonts w:asciiTheme="minorHAnsi" w:hAnsiTheme="minorHAnsi" w:cstheme="minorHAnsi"/>
          <w:w w:val="105"/>
          <w:sz w:val="22"/>
          <w:szCs w:val="22"/>
        </w:rPr>
        <w:t>is</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as</w:t>
      </w:r>
      <w:r w:rsidRPr="00D45239">
        <w:rPr>
          <w:rFonts w:asciiTheme="minorHAnsi" w:hAnsiTheme="minorHAnsi" w:cstheme="minorHAnsi"/>
          <w:spacing w:val="-13"/>
          <w:w w:val="105"/>
          <w:sz w:val="22"/>
          <w:szCs w:val="22"/>
        </w:rPr>
        <w:t xml:space="preserve"> </w:t>
      </w:r>
      <w:r w:rsidRPr="00D45239">
        <w:rPr>
          <w:rFonts w:asciiTheme="minorHAnsi" w:hAnsiTheme="minorHAnsi" w:cstheme="minorHAnsi"/>
          <w:w w:val="105"/>
          <w:sz w:val="22"/>
          <w:szCs w:val="22"/>
        </w:rPr>
        <w:t>follows:-</w:t>
      </w:r>
    </w:p>
    <w:p w14:paraId="47363049" w14:textId="77777777" w:rsidR="005750BB" w:rsidRPr="00D45239" w:rsidRDefault="005750BB" w:rsidP="005750BB">
      <w:pPr>
        <w:pStyle w:val="BodyText"/>
        <w:spacing w:before="3"/>
        <w:rPr>
          <w:rFonts w:asciiTheme="minorHAnsi" w:hAnsiTheme="minorHAnsi" w:cstheme="minorHAnsi"/>
          <w:sz w:val="22"/>
          <w:szCs w:val="22"/>
        </w:rPr>
      </w:pPr>
    </w:p>
    <w:tbl>
      <w:tblPr>
        <w:tblW w:w="0" w:type="auto"/>
        <w:tblInd w:w="745"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CellMar>
          <w:left w:w="0" w:type="dxa"/>
          <w:right w:w="0" w:type="dxa"/>
        </w:tblCellMar>
        <w:tblLook w:val="01E0" w:firstRow="1" w:lastRow="1" w:firstColumn="1" w:lastColumn="1" w:noHBand="0" w:noVBand="0"/>
      </w:tblPr>
      <w:tblGrid>
        <w:gridCol w:w="633"/>
        <w:gridCol w:w="10"/>
        <w:gridCol w:w="1602"/>
        <w:gridCol w:w="3585"/>
        <w:gridCol w:w="3586"/>
      </w:tblGrid>
      <w:tr w:rsidR="005750BB" w:rsidRPr="00D45239" w14:paraId="3B147295" w14:textId="77777777" w:rsidTr="003A137B">
        <w:trPr>
          <w:trHeight w:hRule="exact" w:val="1391"/>
        </w:trPr>
        <w:tc>
          <w:tcPr>
            <w:tcW w:w="643" w:type="dxa"/>
            <w:gridSpan w:val="2"/>
            <w:tcBorders>
              <w:left w:val="single" w:sz="4" w:space="0" w:color="000000"/>
              <w:bottom w:val="single" w:sz="4" w:space="0" w:color="000000"/>
              <w:right w:val="single" w:sz="4" w:space="0" w:color="000000"/>
            </w:tcBorders>
            <w:shd w:val="clear" w:color="auto" w:fill="BFBFBF"/>
          </w:tcPr>
          <w:p w14:paraId="04E7362B" w14:textId="77777777" w:rsidR="005750BB" w:rsidRPr="00D45239" w:rsidRDefault="005750BB" w:rsidP="003A137B">
            <w:pPr>
              <w:pStyle w:val="TableParagraph"/>
              <w:rPr>
                <w:rFonts w:asciiTheme="minorHAnsi" w:hAnsiTheme="minorHAnsi" w:cstheme="minorHAnsi"/>
              </w:rPr>
            </w:pPr>
          </w:p>
          <w:p w14:paraId="3515B456" w14:textId="77777777" w:rsidR="005750BB" w:rsidRPr="00D45239" w:rsidRDefault="005750BB" w:rsidP="003A137B">
            <w:pPr>
              <w:pStyle w:val="TableParagraph"/>
              <w:ind w:left="86" w:right="86"/>
              <w:rPr>
                <w:rFonts w:asciiTheme="minorHAnsi" w:hAnsiTheme="minorHAnsi" w:cstheme="minorHAnsi"/>
                <w:b/>
              </w:rPr>
            </w:pPr>
            <w:r w:rsidRPr="00D45239">
              <w:rPr>
                <w:rFonts w:asciiTheme="minorHAnsi" w:hAnsiTheme="minorHAnsi" w:cstheme="minorHAnsi"/>
                <w:b/>
                <w:w w:val="105"/>
              </w:rPr>
              <w:t>S/N</w:t>
            </w:r>
          </w:p>
        </w:tc>
        <w:tc>
          <w:tcPr>
            <w:tcW w:w="1602" w:type="dxa"/>
            <w:tcBorders>
              <w:left w:val="single" w:sz="4" w:space="0" w:color="000000"/>
              <w:bottom w:val="single" w:sz="4" w:space="0" w:color="000000"/>
              <w:right w:val="single" w:sz="4" w:space="0" w:color="000000"/>
            </w:tcBorders>
            <w:shd w:val="clear" w:color="auto" w:fill="BFBFBF"/>
          </w:tcPr>
          <w:p w14:paraId="1CB4213C" w14:textId="77777777" w:rsidR="005750BB" w:rsidRPr="00D45239" w:rsidRDefault="005750BB" w:rsidP="003A137B">
            <w:pPr>
              <w:pStyle w:val="TableParagraph"/>
              <w:rPr>
                <w:rFonts w:asciiTheme="minorHAnsi" w:hAnsiTheme="minorHAnsi" w:cstheme="minorHAnsi"/>
              </w:rPr>
            </w:pPr>
          </w:p>
          <w:p w14:paraId="456BB40B" w14:textId="77777777" w:rsidR="005750BB" w:rsidRPr="00D45239" w:rsidRDefault="005750BB" w:rsidP="003A137B">
            <w:pPr>
              <w:pStyle w:val="TableParagraph"/>
              <w:ind w:left="78" w:right="78"/>
              <w:rPr>
                <w:rFonts w:asciiTheme="minorHAnsi" w:hAnsiTheme="minorHAnsi" w:cstheme="minorHAnsi"/>
                <w:b/>
              </w:rPr>
            </w:pPr>
            <w:r w:rsidRPr="00D45239">
              <w:rPr>
                <w:rFonts w:asciiTheme="minorHAnsi" w:hAnsiTheme="minorHAnsi" w:cstheme="minorHAnsi"/>
                <w:b/>
                <w:w w:val="105"/>
              </w:rPr>
              <w:t>Severity Level</w:t>
            </w:r>
          </w:p>
        </w:tc>
        <w:tc>
          <w:tcPr>
            <w:tcW w:w="3585" w:type="dxa"/>
            <w:tcBorders>
              <w:left w:val="single" w:sz="4" w:space="0" w:color="000000"/>
              <w:bottom w:val="single" w:sz="4" w:space="0" w:color="000000"/>
              <w:right w:val="single" w:sz="4" w:space="0" w:color="000000"/>
            </w:tcBorders>
            <w:shd w:val="clear" w:color="auto" w:fill="BFBFBF"/>
          </w:tcPr>
          <w:p w14:paraId="4FE6DB25" w14:textId="77777777" w:rsidR="005750BB" w:rsidRPr="00D45239" w:rsidRDefault="005750BB" w:rsidP="003A137B">
            <w:pPr>
              <w:pStyle w:val="TableParagraph"/>
              <w:spacing w:before="8" w:line="285" w:lineRule="auto"/>
              <w:ind w:left="216" w:right="214" w:hanging="1"/>
              <w:rPr>
                <w:rFonts w:asciiTheme="minorHAnsi" w:hAnsiTheme="minorHAnsi" w:cstheme="minorHAnsi"/>
                <w:b/>
              </w:rPr>
            </w:pPr>
            <w:r w:rsidRPr="00D45239">
              <w:rPr>
                <w:rFonts w:asciiTheme="minorHAnsi" w:hAnsiTheme="minorHAnsi" w:cstheme="minorHAnsi"/>
                <w:b/>
                <w:w w:val="105"/>
              </w:rPr>
              <w:t>Penalty applicable beyond Resolution</w:t>
            </w:r>
            <w:r w:rsidRPr="00D45239">
              <w:rPr>
                <w:rFonts w:asciiTheme="minorHAnsi" w:hAnsiTheme="minorHAnsi" w:cstheme="minorHAnsi"/>
                <w:b/>
                <w:spacing w:val="-17"/>
                <w:w w:val="105"/>
              </w:rPr>
              <w:t xml:space="preserve"> </w:t>
            </w:r>
            <w:r w:rsidRPr="00D45239">
              <w:rPr>
                <w:rFonts w:asciiTheme="minorHAnsi" w:hAnsiTheme="minorHAnsi" w:cstheme="minorHAnsi"/>
                <w:b/>
                <w:w w:val="105"/>
              </w:rPr>
              <w:t>Time</w:t>
            </w:r>
            <w:r w:rsidRPr="00D45239">
              <w:rPr>
                <w:rFonts w:asciiTheme="minorHAnsi" w:hAnsiTheme="minorHAnsi" w:cstheme="minorHAnsi"/>
                <w:b/>
                <w:spacing w:val="-17"/>
                <w:w w:val="105"/>
              </w:rPr>
              <w:t xml:space="preserve"> </w:t>
            </w:r>
            <w:r w:rsidRPr="00D45239">
              <w:rPr>
                <w:rFonts w:asciiTheme="minorHAnsi" w:hAnsiTheme="minorHAnsi" w:cstheme="minorHAnsi"/>
                <w:b/>
                <w:w w:val="105"/>
              </w:rPr>
              <w:t>for</w:t>
            </w:r>
            <w:r w:rsidRPr="00D45239">
              <w:rPr>
                <w:rFonts w:asciiTheme="minorHAnsi" w:hAnsiTheme="minorHAnsi" w:cstheme="minorHAnsi"/>
                <w:b/>
                <w:spacing w:val="-18"/>
                <w:w w:val="105"/>
              </w:rPr>
              <w:t xml:space="preserve"> </w:t>
            </w:r>
            <w:r w:rsidRPr="00D45239">
              <w:rPr>
                <w:rFonts w:asciiTheme="minorHAnsi" w:hAnsiTheme="minorHAnsi" w:cstheme="minorHAnsi"/>
                <w:b/>
                <w:w w:val="105"/>
              </w:rPr>
              <w:t>Corporate Office.</w:t>
            </w:r>
          </w:p>
        </w:tc>
        <w:tc>
          <w:tcPr>
            <w:tcW w:w="3586" w:type="dxa"/>
            <w:tcBorders>
              <w:left w:val="single" w:sz="4" w:space="0" w:color="000000"/>
              <w:bottom w:val="single" w:sz="4" w:space="0" w:color="000000"/>
              <w:right w:val="single" w:sz="4" w:space="0" w:color="000000"/>
            </w:tcBorders>
            <w:shd w:val="clear" w:color="auto" w:fill="BFBFBF"/>
          </w:tcPr>
          <w:p w14:paraId="6671E96A" w14:textId="77777777" w:rsidR="005750BB" w:rsidRPr="00D45239" w:rsidRDefault="005750BB" w:rsidP="003A137B">
            <w:pPr>
              <w:pStyle w:val="TableParagraph"/>
              <w:spacing w:before="8" w:line="285" w:lineRule="auto"/>
              <w:ind w:left="181" w:right="180" w:hanging="1"/>
              <w:rPr>
                <w:rFonts w:asciiTheme="minorHAnsi" w:hAnsiTheme="minorHAnsi" w:cstheme="minorHAnsi"/>
                <w:b/>
              </w:rPr>
            </w:pPr>
            <w:r w:rsidRPr="00D45239">
              <w:rPr>
                <w:rFonts w:asciiTheme="minorHAnsi" w:hAnsiTheme="minorHAnsi" w:cstheme="minorHAnsi"/>
                <w:b/>
                <w:w w:val="105"/>
              </w:rPr>
              <w:t>Penalty applicable beyond Resolution</w:t>
            </w:r>
            <w:r w:rsidRPr="00D45239">
              <w:rPr>
                <w:rFonts w:asciiTheme="minorHAnsi" w:hAnsiTheme="minorHAnsi" w:cstheme="minorHAnsi"/>
                <w:b/>
                <w:spacing w:val="-12"/>
                <w:w w:val="105"/>
              </w:rPr>
              <w:t xml:space="preserve"> </w:t>
            </w:r>
            <w:r w:rsidRPr="00D45239">
              <w:rPr>
                <w:rFonts w:asciiTheme="minorHAnsi" w:hAnsiTheme="minorHAnsi" w:cstheme="minorHAnsi"/>
                <w:b/>
                <w:w w:val="105"/>
              </w:rPr>
              <w:t>Time</w:t>
            </w:r>
            <w:r w:rsidRPr="00D45239">
              <w:rPr>
                <w:rFonts w:asciiTheme="minorHAnsi" w:hAnsiTheme="minorHAnsi" w:cstheme="minorHAnsi"/>
                <w:b/>
                <w:spacing w:val="-13"/>
                <w:w w:val="105"/>
              </w:rPr>
              <w:t xml:space="preserve"> </w:t>
            </w:r>
            <w:r w:rsidRPr="00D45239">
              <w:rPr>
                <w:rFonts w:asciiTheme="minorHAnsi" w:hAnsiTheme="minorHAnsi" w:cstheme="minorHAnsi"/>
                <w:b/>
                <w:w w:val="105"/>
              </w:rPr>
              <w:t>for</w:t>
            </w:r>
            <w:r w:rsidRPr="00D45239">
              <w:rPr>
                <w:rFonts w:asciiTheme="minorHAnsi" w:hAnsiTheme="minorHAnsi" w:cstheme="minorHAnsi"/>
                <w:b/>
                <w:spacing w:val="-13"/>
                <w:w w:val="105"/>
              </w:rPr>
              <w:t xml:space="preserve"> </w:t>
            </w:r>
            <w:r w:rsidRPr="00D45239">
              <w:rPr>
                <w:rFonts w:asciiTheme="minorHAnsi" w:hAnsiTheme="minorHAnsi" w:cstheme="minorHAnsi"/>
                <w:b/>
                <w:w w:val="105"/>
              </w:rPr>
              <w:t>RO’s</w:t>
            </w:r>
          </w:p>
        </w:tc>
      </w:tr>
      <w:tr w:rsidR="005750BB" w:rsidRPr="00D45239" w14:paraId="5A3BFD05" w14:textId="77777777" w:rsidTr="003A137B">
        <w:trPr>
          <w:trHeight w:hRule="exact" w:val="971"/>
        </w:trPr>
        <w:tc>
          <w:tcPr>
            <w:tcW w:w="643" w:type="dxa"/>
            <w:gridSpan w:val="2"/>
            <w:tcBorders>
              <w:top w:val="single" w:sz="4" w:space="0" w:color="000000"/>
              <w:left w:val="single" w:sz="4" w:space="0" w:color="000000"/>
              <w:right w:val="single" w:sz="4" w:space="0" w:color="000000"/>
            </w:tcBorders>
          </w:tcPr>
          <w:p w14:paraId="1A7C8743" w14:textId="77777777" w:rsidR="005750BB" w:rsidRPr="00D45239" w:rsidRDefault="005750BB" w:rsidP="003A137B">
            <w:pPr>
              <w:pStyle w:val="TableParagraph"/>
              <w:spacing w:before="9"/>
              <w:rPr>
                <w:rFonts w:asciiTheme="minorHAnsi" w:hAnsiTheme="minorHAnsi" w:cstheme="minorHAnsi"/>
              </w:rPr>
            </w:pPr>
          </w:p>
          <w:p w14:paraId="365DD39B" w14:textId="77777777" w:rsidR="005750BB" w:rsidRPr="00D45239" w:rsidRDefault="005750BB" w:rsidP="003A137B">
            <w:pPr>
              <w:pStyle w:val="TableParagraph"/>
              <w:rPr>
                <w:rFonts w:asciiTheme="minorHAnsi" w:hAnsiTheme="minorHAnsi" w:cstheme="minorHAnsi"/>
              </w:rPr>
            </w:pPr>
            <w:r w:rsidRPr="00D45239">
              <w:rPr>
                <w:rFonts w:asciiTheme="minorHAnsi" w:hAnsiTheme="minorHAnsi" w:cstheme="minorHAnsi"/>
                <w:w w:val="103"/>
              </w:rPr>
              <w:t>1</w:t>
            </w:r>
          </w:p>
        </w:tc>
        <w:tc>
          <w:tcPr>
            <w:tcW w:w="1602" w:type="dxa"/>
            <w:tcBorders>
              <w:top w:val="single" w:sz="4" w:space="0" w:color="000000"/>
              <w:left w:val="single" w:sz="4" w:space="0" w:color="000000"/>
              <w:right w:val="single" w:sz="4" w:space="0" w:color="000000"/>
            </w:tcBorders>
          </w:tcPr>
          <w:p w14:paraId="488BB8F9" w14:textId="77777777" w:rsidR="005750BB" w:rsidRPr="00D45239" w:rsidRDefault="005750BB" w:rsidP="003A137B">
            <w:pPr>
              <w:pStyle w:val="TableParagraph"/>
              <w:spacing w:before="9"/>
              <w:rPr>
                <w:rFonts w:asciiTheme="minorHAnsi" w:hAnsiTheme="minorHAnsi" w:cstheme="minorHAnsi"/>
              </w:rPr>
            </w:pPr>
          </w:p>
          <w:p w14:paraId="3344163A" w14:textId="77777777" w:rsidR="005750BB" w:rsidRPr="00D45239" w:rsidRDefault="005750BB" w:rsidP="003A137B">
            <w:pPr>
              <w:pStyle w:val="TableParagraph"/>
              <w:ind w:left="77" w:right="78"/>
              <w:rPr>
                <w:rFonts w:asciiTheme="minorHAnsi" w:hAnsiTheme="minorHAnsi" w:cstheme="minorHAnsi"/>
              </w:rPr>
            </w:pPr>
            <w:r w:rsidRPr="00D45239">
              <w:rPr>
                <w:rFonts w:asciiTheme="minorHAnsi" w:hAnsiTheme="minorHAnsi" w:cstheme="minorHAnsi"/>
                <w:w w:val="105"/>
              </w:rPr>
              <w:t>CRITICAL</w:t>
            </w:r>
          </w:p>
        </w:tc>
        <w:tc>
          <w:tcPr>
            <w:tcW w:w="3585" w:type="dxa"/>
            <w:tcBorders>
              <w:top w:val="single" w:sz="4" w:space="0" w:color="000000"/>
              <w:left w:val="single" w:sz="4" w:space="0" w:color="000000"/>
              <w:right w:val="single" w:sz="4" w:space="0" w:color="000000"/>
            </w:tcBorders>
          </w:tcPr>
          <w:p w14:paraId="56158CE1" w14:textId="7DCD31E3" w:rsidR="005750BB" w:rsidRPr="00D45239" w:rsidRDefault="005750BB" w:rsidP="003D3F7F">
            <w:pPr>
              <w:pStyle w:val="TableParagraph"/>
              <w:spacing w:before="157" w:line="285" w:lineRule="auto"/>
              <w:ind w:left="169"/>
              <w:rPr>
                <w:rFonts w:asciiTheme="minorHAnsi" w:hAnsiTheme="minorHAnsi" w:cstheme="minorHAnsi"/>
              </w:rPr>
            </w:pPr>
            <w:r w:rsidRPr="00D45239">
              <w:rPr>
                <w:rFonts w:asciiTheme="minorHAnsi" w:hAnsiTheme="minorHAnsi" w:cstheme="minorHAnsi"/>
                <w:w w:val="105"/>
              </w:rPr>
              <w:t xml:space="preserve">Rs. 1000 per </w:t>
            </w:r>
            <w:r w:rsidR="004B4942">
              <w:rPr>
                <w:rFonts w:asciiTheme="minorHAnsi" w:hAnsiTheme="minorHAnsi" w:cstheme="minorHAnsi"/>
                <w:w w:val="105"/>
              </w:rPr>
              <w:t>day</w:t>
            </w:r>
            <w:r w:rsidRPr="00D45239">
              <w:rPr>
                <w:rFonts w:asciiTheme="minorHAnsi" w:hAnsiTheme="minorHAnsi" w:cstheme="minorHAnsi"/>
                <w:w w:val="105"/>
              </w:rPr>
              <w:t xml:space="preserve"> beyond the initial 4 hours of resolution time</w:t>
            </w:r>
          </w:p>
        </w:tc>
        <w:tc>
          <w:tcPr>
            <w:tcW w:w="3586" w:type="dxa"/>
            <w:tcBorders>
              <w:top w:val="single" w:sz="4" w:space="0" w:color="000000"/>
              <w:left w:val="single" w:sz="4" w:space="0" w:color="000000"/>
              <w:right w:val="single" w:sz="4" w:space="0" w:color="000000"/>
            </w:tcBorders>
          </w:tcPr>
          <w:p w14:paraId="13CA7D77" w14:textId="5EE9DEBC" w:rsidR="005750BB" w:rsidRPr="00D45239" w:rsidRDefault="005750BB" w:rsidP="003D3F7F">
            <w:pPr>
              <w:pStyle w:val="TableParagraph"/>
              <w:spacing w:before="157" w:line="285" w:lineRule="auto"/>
              <w:ind w:left="143"/>
              <w:rPr>
                <w:rFonts w:asciiTheme="minorHAnsi" w:hAnsiTheme="minorHAnsi" w:cstheme="minorHAnsi"/>
              </w:rPr>
            </w:pPr>
            <w:r w:rsidRPr="00D45239">
              <w:rPr>
                <w:rFonts w:asciiTheme="minorHAnsi" w:hAnsiTheme="minorHAnsi" w:cstheme="minorHAnsi"/>
                <w:w w:val="105"/>
              </w:rPr>
              <w:t xml:space="preserve">Rs. 500 per </w:t>
            </w:r>
            <w:r w:rsidR="004B4942">
              <w:rPr>
                <w:rFonts w:asciiTheme="minorHAnsi" w:hAnsiTheme="minorHAnsi" w:cstheme="minorHAnsi"/>
                <w:w w:val="105"/>
              </w:rPr>
              <w:t>day</w:t>
            </w:r>
            <w:r w:rsidRPr="00D45239">
              <w:rPr>
                <w:rFonts w:asciiTheme="minorHAnsi" w:hAnsiTheme="minorHAnsi" w:cstheme="minorHAnsi"/>
                <w:w w:val="105"/>
              </w:rPr>
              <w:t xml:space="preserve"> beyond the initial 8 hours of resolution time</w:t>
            </w:r>
          </w:p>
        </w:tc>
      </w:tr>
      <w:tr w:rsidR="005750BB" w:rsidRPr="00D45239" w14:paraId="5E30DBA4" w14:textId="77777777" w:rsidTr="003A137B">
        <w:trPr>
          <w:trHeight w:hRule="exact" w:val="854"/>
        </w:trPr>
        <w:tc>
          <w:tcPr>
            <w:tcW w:w="643" w:type="dxa"/>
            <w:gridSpan w:val="2"/>
            <w:tcBorders>
              <w:left w:val="single" w:sz="4" w:space="0" w:color="000000"/>
              <w:right w:val="single" w:sz="4" w:space="0" w:color="000000"/>
            </w:tcBorders>
          </w:tcPr>
          <w:p w14:paraId="4A668AE6" w14:textId="77777777" w:rsidR="005750BB" w:rsidRPr="00D45239" w:rsidRDefault="005750BB" w:rsidP="003A137B">
            <w:pPr>
              <w:pStyle w:val="TableParagraph"/>
              <w:spacing w:before="5"/>
              <w:rPr>
                <w:rFonts w:asciiTheme="minorHAnsi" w:hAnsiTheme="minorHAnsi" w:cstheme="minorHAnsi"/>
              </w:rPr>
            </w:pPr>
          </w:p>
          <w:p w14:paraId="5AEB6A7A" w14:textId="77777777" w:rsidR="005750BB" w:rsidRPr="00D45239" w:rsidRDefault="005750BB" w:rsidP="003A137B">
            <w:pPr>
              <w:pStyle w:val="TableParagraph"/>
              <w:rPr>
                <w:rFonts w:asciiTheme="minorHAnsi" w:hAnsiTheme="minorHAnsi" w:cstheme="minorHAnsi"/>
              </w:rPr>
            </w:pPr>
            <w:r w:rsidRPr="00D45239">
              <w:rPr>
                <w:rFonts w:asciiTheme="minorHAnsi" w:hAnsiTheme="minorHAnsi" w:cstheme="minorHAnsi"/>
                <w:w w:val="103"/>
              </w:rPr>
              <w:t>2</w:t>
            </w:r>
          </w:p>
        </w:tc>
        <w:tc>
          <w:tcPr>
            <w:tcW w:w="1602" w:type="dxa"/>
            <w:tcBorders>
              <w:left w:val="single" w:sz="4" w:space="0" w:color="000000"/>
              <w:right w:val="single" w:sz="4" w:space="0" w:color="000000"/>
            </w:tcBorders>
          </w:tcPr>
          <w:p w14:paraId="1460AAC2" w14:textId="77777777" w:rsidR="005750BB" w:rsidRPr="00D45239" w:rsidRDefault="005750BB" w:rsidP="003A137B">
            <w:pPr>
              <w:pStyle w:val="TableParagraph"/>
              <w:spacing w:before="5"/>
              <w:rPr>
                <w:rFonts w:asciiTheme="minorHAnsi" w:hAnsiTheme="minorHAnsi" w:cstheme="minorHAnsi"/>
              </w:rPr>
            </w:pPr>
          </w:p>
          <w:p w14:paraId="5B837F2F" w14:textId="77777777" w:rsidR="005750BB" w:rsidRPr="00D45239" w:rsidRDefault="005750BB" w:rsidP="003A137B">
            <w:pPr>
              <w:pStyle w:val="TableParagraph"/>
              <w:ind w:left="78" w:right="78"/>
              <w:rPr>
                <w:rFonts w:asciiTheme="minorHAnsi" w:hAnsiTheme="minorHAnsi" w:cstheme="minorHAnsi"/>
              </w:rPr>
            </w:pPr>
            <w:r w:rsidRPr="00D45239">
              <w:rPr>
                <w:rFonts w:asciiTheme="minorHAnsi" w:hAnsiTheme="minorHAnsi" w:cstheme="minorHAnsi"/>
                <w:w w:val="105"/>
              </w:rPr>
              <w:t>HIGH</w:t>
            </w:r>
          </w:p>
        </w:tc>
        <w:tc>
          <w:tcPr>
            <w:tcW w:w="3585" w:type="dxa"/>
            <w:tcBorders>
              <w:left w:val="single" w:sz="4" w:space="0" w:color="000000"/>
              <w:right w:val="single" w:sz="4" w:space="0" w:color="000000"/>
            </w:tcBorders>
          </w:tcPr>
          <w:p w14:paraId="5EB31C71" w14:textId="26F64BFD" w:rsidR="005750BB" w:rsidRPr="00D45239" w:rsidRDefault="005750BB" w:rsidP="003D3F7F">
            <w:pPr>
              <w:pStyle w:val="TableParagraph"/>
              <w:spacing w:before="152" w:line="283" w:lineRule="auto"/>
              <w:ind w:left="169"/>
              <w:rPr>
                <w:rFonts w:asciiTheme="minorHAnsi" w:hAnsiTheme="minorHAnsi" w:cstheme="minorHAnsi"/>
              </w:rPr>
            </w:pPr>
            <w:r w:rsidRPr="00D45239">
              <w:rPr>
                <w:rFonts w:asciiTheme="minorHAnsi" w:hAnsiTheme="minorHAnsi" w:cstheme="minorHAnsi"/>
                <w:w w:val="105"/>
              </w:rPr>
              <w:t xml:space="preserve">Rs. 300 per </w:t>
            </w:r>
            <w:r w:rsidR="004B4942">
              <w:rPr>
                <w:rFonts w:asciiTheme="minorHAnsi" w:hAnsiTheme="minorHAnsi" w:cstheme="minorHAnsi"/>
                <w:w w:val="105"/>
              </w:rPr>
              <w:t>day</w:t>
            </w:r>
            <w:r w:rsidRPr="00D45239">
              <w:rPr>
                <w:rFonts w:asciiTheme="minorHAnsi" w:hAnsiTheme="minorHAnsi" w:cstheme="minorHAnsi"/>
                <w:w w:val="105"/>
              </w:rPr>
              <w:t xml:space="preserve"> beyond the initial 8 hours of resolution time</w:t>
            </w:r>
          </w:p>
        </w:tc>
        <w:tc>
          <w:tcPr>
            <w:tcW w:w="3586" w:type="dxa"/>
            <w:tcBorders>
              <w:left w:val="single" w:sz="4" w:space="0" w:color="000000"/>
              <w:right w:val="single" w:sz="4" w:space="0" w:color="000000"/>
            </w:tcBorders>
          </w:tcPr>
          <w:p w14:paraId="18570A3F" w14:textId="60550DC4" w:rsidR="005750BB" w:rsidRPr="00D45239" w:rsidRDefault="005750BB" w:rsidP="003A137B">
            <w:pPr>
              <w:pStyle w:val="TableParagraph"/>
              <w:spacing w:line="285" w:lineRule="auto"/>
              <w:ind w:left="270" w:right="271"/>
              <w:rPr>
                <w:rFonts w:asciiTheme="minorHAnsi" w:hAnsiTheme="minorHAnsi" w:cstheme="minorHAnsi"/>
              </w:rPr>
            </w:pPr>
            <w:r w:rsidRPr="00D45239">
              <w:rPr>
                <w:rFonts w:asciiTheme="minorHAnsi" w:hAnsiTheme="minorHAnsi" w:cstheme="minorHAnsi"/>
                <w:w w:val="105"/>
              </w:rPr>
              <w:t xml:space="preserve">Rs. 200 per </w:t>
            </w:r>
            <w:r w:rsidR="004B4942">
              <w:rPr>
                <w:rFonts w:asciiTheme="minorHAnsi" w:hAnsiTheme="minorHAnsi" w:cstheme="minorHAnsi"/>
                <w:w w:val="105"/>
              </w:rPr>
              <w:t>day</w:t>
            </w:r>
            <w:r w:rsidRPr="00D45239">
              <w:rPr>
                <w:rFonts w:asciiTheme="minorHAnsi" w:hAnsiTheme="minorHAnsi" w:cstheme="minorHAnsi"/>
                <w:w w:val="105"/>
              </w:rPr>
              <w:t xml:space="preserve"> beyond the initial 24 hours of resolution time</w:t>
            </w:r>
          </w:p>
        </w:tc>
      </w:tr>
      <w:tr w:rsidR="005750BB" w:rsidRPr="00D45239" w14:paraId="23D81E89" w14:textId="77777777" w:rsidTr="003A137B">
        <w:trPr>
          <w:trHeight w:hRule="exact" w:val="852"/>
        </w:trPr>
        <w:tc>
          <w:tcPr>
            <w:tcW w:w="643" w:type="dxa"/>
            <w:gridSpan w:val="2"/>
            <w:tcBorders>
              <w:left w:val="single" w:sz="4" w:space="0" w:color="000000"/>
              <w:bottom w:val="single" w:sz="4" w:space="0" w:color="000000"/>
              <w:right w:val="single" w:sz="4" w:space="0" w:color="000000"/>
            </w:tcBorders>
          </w:tcPr>
          <w:p w14:paraId="13670ABB" w14:textId="77777777" w:rsidR="005750BB" w:rsidRPr="00D45239" w:rsidRDefault="005750BB" w:rsidP="003A137B">
            <w:pPr>
              <w:pStyle w:val="TableParagraph"/>
              <w:spacing w:before="152"/>
              <w:rPr>
                <w:rFonts w:asciiTheme="minorHAnsi" w:hAnsiTheme="minorHAnsi" w:cstheme="minorHAnsi"/>
              </w:rPr>
            </w:pPr>
            <w:r w:rsidRPr="00D45239">
              <w:rPr>
                <w:rFonts w:asciiTheme="minorHAnsi" w:hAnsiTheme="minorHAnsi" w:cstheme="minorHAnsi"/>
                <w:w w:val="103"/>
              </w:rPr>
              <w:t>3</w:t>
            </w:r>
          </w:p>
        </w:tc>
        <w:tc>
          <w:tcPr>
            <w:tcW w:w="1602" w:type="dxa"/>
            <w:tcBorders>
              <w:left w:val="single" w:sz="4" w:space="0" w:color="000000"/>
              <w:bottom w:val="single" w:sz="4" w:space="0" w:color="000000"/>
              <w:right w:val="single" w:sz="4" w:space="0" w:color="000000"/>
            </w:tcBorders>
          </w:tcPr>
          <w:p w14:paraId="73136DD7" w14:textId="77777777" w:rsidR="005750BB" w:rsidRPr="00D45239" w:rsidRDefault="005750BB" w:rsidP="003A137B">
            <w:pPr>
              <w:pStyle w:val="TableParagraph"/>
              <w:spacing w:before="152"/>
              <w:ind w:left="78" w:right="78"/>
              <w:rPr>
                <w:rFonts w:asciiTheme="minorHAnsi" w:hAnsiTheme="minorHAnsi" w:cstheme="minorHAnsi"/>
              </w:rPr>
            </w:pPr>
            <w:r w:rsidRPr="00D45239">
              <w:rPr>
                <w:rFonts w:asciiTheme="minorHAnsi" w:hAnsiTheme="minorHAnsi" w:cstheme="minorHAnsi"/>
                <w:w w:val="105"/>
              </w:rPr>
              <w:t>MEDIUM</w:t>
            </w:r>
          </w:p>
        </w:tc>
        <w:tc>
          <w:tcPr>
            <w:tcW w:w="3585" w:type="dxa"/>
            <w:tcBorders>
              <w:left w:val="single" w:sz="4" w:space="0" w:color="000000"/>
              <w:bottom w:val="single" w:sz="4" w:space="0" w:color="000000"/>
              <w:right w:val="single" w:sz="4" w:space="0" w:color="000000"/>
            </w:tcBorders>
          </w:tcPr>
          <w:p w14:paraId="4B69BD00" w14:textId="4B52F4FD" w:rsidR="005750BB" w:rsidRPr="00D45239" w:rsidRDefault="005750BB" w:rsidP="003D3F7F">
            <w:pPr>
              <w:pStyle w:val="TableParagraph"/>
              <w:spacing w:line="285" w:lineRule="auto"/>
              <w:ind w:left="226"/>
              <w:rPr>
                <w:rFonts w:asciiTheme="minorHAnsi" w:hAnsiTheme="minorHAnsi" w:cstheme="minorHAnsi"/>
              </w:rPr>
            </w:pPr>
            <w:r w:rsidRPr="00D45239">
              <w:rPr>
                <w:rFonts w:asciiTheme="minorHAnsi" w:hAnsiTheme="minorHAnsi" w:cstheme="minorHAnsi"/>
                <w:w w:val="105"/>
              </w:rPr>
              <w:t xml:space="preserve">Rs. 150 per </w:t>
            </w:r>
            <w:r w:rsidR="004B4942">
              <w:rPr>
                <w:rFonts w:asciiTheme="minorHAnsi" w:hAnsiTheme="minorHAnsi" w:cstheme="minorHAnsi"/>
                <w:w w:val="105"/>
              </w:rPr>
              <w:t>day</w:t>
            </w:r>
            <w:r w:rsidRPr="00D45239">
              <w:rPr>
                <w:rFonts w:asciiTheme="minorHAnsi" w:hAnsiTheme="minorHAnsi" w:cstheme="minorHAnsi"/>
                <w:w w:val="105"/>
              </w:rPr>
              <w:t xml:space="preserve"> beyond the initial 48 hours resolution time</w:t>
            </w:r>
          </w:p>
        </w:tc>
        <w:tc>
          <w:tcPr>
            <w:tcW w:w="3586" w:type="dxa"/>
            <w:tcBorders>
              <w:left w:val="single" w:sz="4" w:space="0" w:color="000000"/>
              <w:bottom w:val="single" w:sz="4" w:space="0" w:color="000000"/>
              <w:right w:val="single" w:sz="4" w:space="0" w:color="000000"/>
            </w:tcBorders>
          </w:tcPr>
          <w:p w14:paraId="3284986B" w14:textId="11AAC86D" w:rsidR="005750BB" w:rsidRPr="00D45239" w:rsidRDefault="005750BB" w:rsidP="003D3F7F">
            <w:pPr>
              <w:pStyle w:val="TableParagraph"/>
              <w:spacing w:line="285" w:lineRule="auto"/>
              <w:ind w:left="201"/>
              <w:rPr>
                <w:rFonts w:asciiTheme="minorHAnsi" w:hAnsiTheme="minorHAnsi" w:cstheme="minorHAnsi"/>
              </w:rPr>
            </w:pPr>
            <w:r w:rsidRPr="00D45239">
              <w:rPr>
                <w:rFonts w:asciiTheme="minorHAnsi" w:hAnsiTheme="minorHAnsi" w:cstheme="minorHAnsi"/>
                <w:w w:val="105"/>
              </w:rPr>
              <w:t xml:space="preserve">Rs. 100 per </w:t>
            </w:r>
            <w:r w:rsidR="004B4942">
              <w:rPr>
                <w:rFonts w:asciiTheme="minorHAnsi" w:hAnsiTheme="minorHAnsi" w:cstheme="minorHAnsi"/>
                <w:w w:val="105"/>
              </w:rPr>
              <w:t>day</w:t>
            </w:r>
            <w:r w:rsidRPr="00D45239">
              <w:rPr>
                <w:rFonts w:asciiTheme="minorHAnsi" w:hAnsiTheme="minorHAnsi" w:cstheme="minorHAnsi"/>
                <w:w w:val="105"/>
              </w:rPr>
              <w:t xml:space="preserve"> beyond the initial 72 hours resolution time</w:t>
            </w:r>
          </w:p>
        </w:tc>
      </w:tr>
      <w:tr w:rsidR="005750BB" w:rsidRPr="00D45239" w14:paraId="73544B9D" w14:textId="77777777" w:rsidTr="003A137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hRule="exact" w:val="1251"/>
        </w:trPr>
        <w:tc>
          <w:tcPr>
            <w:tcW w:w="633" w:type="dxa"/>
            <w:tcBorders>
              <w:bottom w:val="single" w:sz="3" w:space="0" w:color="000000"/>
            </w:tcBorders>
          </w:tcPr>
          <w:p w14:paraId="35182332" w14:textId="77777777" w:rsidR="005750BB" w:rsidRPr="00D45239" w:rsidRDefault="005750BB" w:rsidP="003A137B">
            <w:pPr>
              <w:pStyle w:val="TableParagraph"/>
              <w:spacing w:before="152"/>
              <w:rPr>
                <w:rFonts w:asciiTheme="minorHAnsi" w:hAnsiTheme="minorHAnsi" w:cstheme="minorHAnsi"/>
                <w:w w:val="103"/>
              </w:rPr>
            </w:pPr>
          </w:p>
          <w:p w14:paraId="7A0AFC31" w14:textId="77777777" w:rsidR="005750BB" w:rsidRPr="00D45239" w:rsidRDefault="005750BB" w:rsidP="003A137B">
            <w:pPr>
              <w:pStyle w:val="TableParagraph"/>
              <w:spacing w:before="152"/>
              <w:ind w:left="217"/>
              <w:rPr>
                <w:rFonts w:asciiTheme="minorHAnsi" w:hAnsiTheme="minorHAnsi" w:cstheme="minorHAnsi"/>
                <w:w w:val="103"/>
              </w:rPr>
            </w:pPr>
            <w:r w:rsidRPr="00D45239">
              <w:rPr>
                <w:rFonts w:asciiTheme="minorHAnsi" w:hAnsiTheme="minorHAnsi" w:cstheme="minorHAnsi"/>
                <w:w w:val="103"/>
              </w:rPr>
              <w:t>4</w:t>
            </w:r>
          </w:p>
        </w:tc>
        <w:tc>
          <w:tcPr>
            <w:tcW w:w="1612" w:type="dxa"/>
            <w:gridSpan w:val="2"/>
            <w:tcBorders>
              <w:bottom w:val="single" w:sz="3" w:space="0" w:color="000000"/>
            </w:tcBorders>
          </w:tcPr>
          <w:p w14:paraId="1279EB80" w14:textId="77777777" w:rsidR="005750BB" w:rsidRPr="00D45239" w:rsidRDefault="005750BB" w:rsidP="003A137B">
            <w:pPr>
              <w:pStyle w:val="TableParagraph"/>
              <w:spacing w:before="152"/>
              <w:rPr>
                <w:rFonts w:asciiTheme="minorHAnsi" w:hAnsiTheme="minorHAnsi" w:cstheme="minorHAnsi"/>
                <w:w w:val="103"/>
              </w:rPr>
            </w:pPr>
          </w:p>
          <w:p w14:paraId="6A4C3F2D" w14:textId="77777777" w:rsidR="005750BB" w:rsidRPr="00D45239" w:rsidRDefault="005750BB" w:rsidP="003A137B">
            <w:pPr>
              <w:pStyle w:val="TableParagraph"/>
              <w:spacing w:before="152"/>
              <w:ind w:left="78" w:right="78"/>
              <w:rPr>
                <w:rFonts w:asciiTheme="minorHAnsi" w:hAnsiTheme="minorHAnsi" w:cstheme="minorHAnsi"/>
                <w:w w:val="103"/>
              </w:rPr>
            </w:pPr>
            <w:r w:rsidRPr="00D45239">
              <w:rPr>
                <w:rFonts w:asciiTheme="minorHAnsi" w:hAnsiTheme="minorHAnsi" w:cstheme="minorHAnsi"/>
                <w:w w:val="103"/>
              </w:rPr>
              <w:t>LOW</w:t>
            </w:r>
          </w:p>
        </w:tc>
        <w:tc>
          <w:tcPr>
            <w:tcW w:w="3585" w:type="dxa"/>
            <w:tcBorders>
              <w:bottom w:val="single" w:sz="3" w:space="0" w:color="000000"/>
            </w:tcBorders>
          </w:tcPr>
          <w:p w14:paraId="0A208B99" w14:textId="5F7CBDA7" w:rsidR="005750BB" w:rsidRPr="00D45239" w:rsidRDefault="005750BB" w:rsidP="003A137B">
            <w:pPr>
              <w:pStyle w:val="TableParagraph"/>
              <w:spacing w:before="152" w:line="285" w:lineRule="auto"/>
              <w:ind w:left="296" w:right="294"/>
              <w:rPr>
                <w:rFonts w:asciiTheme="minorHAnsi" w:hAnsiTheme="minorHAnsi" w:cstheme="minorHAnsi"/>
                <w:w w:val="103"/>
              </w:rPr>
            </w:pPr>
            <w:r w:rsidRPr="00D45239">
              <w:rPr>
                <w:rFonts w:asciiTheme="minorHAnsi" w:hAnsiTheme="minorHAnsi" w:cstheme="minorHAnsi"/>
                <w:w w:val="103"/>
              </w:rPr>
              <w:t xml:space="preserve">Rs. 50 per </w:t>
            </w:r>
            <w:r w:rsidR="004B4942">
              <w:rPr>
                <w:rFonts w:asciiTheme="minorHAnsi" w:hAnsiTheme="minorHAnsi" w:cstheme="minorHAnsi"/>
                <w:w w:val="103"/>
              </w:rPr>
              <w:t>day</w:t>
            </w:r>
            <w:r w:rsidRPr="00D45239">
              <w:rPr>
                <w:rFonts w:asciiTheme="minorHAnsi" w:hAnsiTheme="minorHAnsi" w:cstheme="minorHAnsi"/>
                <w:w w:val="103"/>
              </w:rPr>
              <w:t xml:space="preserve"> beyond the initial 3 business day of resolution time</w:t>
            </w:r>
          </w:p>
        </w:tc>
        <w:tc>
          <w:tcPr>
            <w:tcW w:w="3586" w:type="dxa"/>
            <w:tcBorders>
              <w:bottom w:val="single" w:sz="3" w:space="0" w:color="000000"/>
            </w:tcBorders>
          </w:tcPr>
          <w:p w14:paraId="1D9835CA" w14:textId="6F91D079" w:rsidR="005750BB" w:rsidRPr="00D45239" w:rsidRDefault="005750BB" w:rsidP="003A137B">
            <w:pPr>
              <w:pStyle w:val="TableParagraph"/>
              <w:spacing w:before="152" w:line="285" w:lineRule="auto"/>
              <w:ind w:left="270" w:right="270"/>
              <w:rPr>
                <w:rFonts w:asciiTheme="minorHAnsi" w:hAnsiTheme="minorHAnsi" w:cstheme="minorHAnsi"/>
                <w:w w:val="103"/>
              </w:rPr>
            </w:pPr>
            <w:r w:rsidRPr="00D45239">
              <w:rPr>
                <w:rFonts w:asciiTheme="minorHAnsi" w:hAnsiTheme="minorHAnsi" w:cstheme="minorHAnsi"/>
                <w:w w:val="103"/>
              </w:rPr>
              <w:t xml:space="preserve">Rs. 100 per </w:t>
            </w:r>
            <w:r w:rsidR="004B4942">
              <w:rPr>
                <w:rFonts w:asciiTheme="minorHAnsi" w:hAnsiTheme="minorHAnsi" w:cstheme="minorHAnsi"/>
                <w:w w:val="103"/>
              </w:rPr>
              <w:t>day</w:t>
            </w:r>
            <w:r w:rsidRPr="00D45239">
              <w:rPr>
                <w:rFonts w:asciiTheme="minorHAnsi" w:hAnsiTheme="minorHAnsi" w:cstheme="minorHAnsi"/>
                <w:w w:val="103"/>
              </w:rPr>
              <w:t xml:space="preserve"> beyond the initial 4 business day of resolution time</w:t>
            </w:r>
          </w:p>
        </w:tc>
      </w:tr>
    </w:tbl>
    <w:p w14:paraId="03E5BFF3" w14:textId="77777777" w:rsidR="005750BB" w:rsidRPr="00D45239" w:rsidRDefault="005750BB" w:rsidP="005750BB">
      <w:pPr>
        <w:pStyle w:val="BodyText"/>
        <w:spacing w:before="10"/>
        <w:rPr>
          <w:rFonts w:asciiTheme="minorHAnsi" w:hAnsiTheme="minorHAnsi" w:cstheme="minorHAnsi"/>
          <w:sz w:val="22"/>
          <w:szCs w:val="22"/>
        </w:rPr>
      </w:pPr>
    </w:p>
    <w:p w14:paraId="20016EC6" w14:textId="572434B5" w:rsidR="005750BB" w:rsidRPr="00D45239" w:rsidRDefault="005750BB" w:rsidP="005750BB">
      <w:pPr>
        <w:spacing w:before="64"/>
        <w:ind w:left="852"/>
        <w:jc w:val="both"/>
        <w:rPr>
          <w:rFonts w:asciiTheme="minorHAnsi" w:hAnsiTheme="minorHAnsi" w:cstheme="minorHAnsi"/>
          <w:b/>
          <w:i/>
          <w:w w:val="105"/>
          <w:sz w:val="22"/>
          <w:szCs w:val="22"/>
        </w:rPr>
      </w:pPr>
      <w:r w:rsidRPr="00D45239">
        <w:rPr>
          <w:rFonts w:asciiTheme="minorHAnsi" w:hAnsiTheme="minorHAnsi" w:cstheme="minorHAnsi"/>
          <w:b/>
          <w:i/>
          <w:w w:val="105"/>
          <w:sz w:val="22"/>
          <w:szCs w:val="22"/>
        </w:rPr>
        <w:t xml:space="preserve">Note: - The penalty for the quarter would not exceed that </w:t>
      </w:r>
      <w:r w:rsidR="004B4942">
        <w:rPr>
          <w:rFonts w:asciiTheme="minorHAnsi" w:hAnsiTheme="minorHAnsi" w:cstheme="minorHAnsi"/>
          <w:b/>
          <w:i/>
          <w:w w:val="105"/>
          <w:sz w:val="22"/>
          <w:szCs w:val="22"/>
        </w:rPr>
        <w:t>5</w:t>
      </w:r>
      <w:r w:rsidRPr="00D45239">
        <w:rPr>
          <w:rFonts w:asciiTheme="minorHAnsi" w:hAnsiTheme="minorHAnsi" w:cstheme="minorHAnsi"/>
          <w:b/>
          <w:i/>
          <w:w w:val="105"/>
          <w:sz w:val="22"/>
          <w:szCs w:val="22"/>
        </w:rPr>
        <w:t>% of the contract value.</w:t>
      </w:r>
    </w:p>
    <w:p w14:paraId="72035CD2" w14:textId="43FBB41E" w:rsidR="005750BB" w:rsidRDefault="005750BB" w:rsidP="005750BB">
      <w:pPr>
        <w:spacing w:before="64"/>
        <w:ind w:left="852"/>
        <w:jc w:val="both"/>
        <w:rPr>
          <w:rFonts w:asciiTheme="minorHAnsi" w:hAnsiTheme="minorHAnsi" w:cstheme="minorHAnsi"/>
          <w:b/>
          <w:i/>
          <w:sz w:val="22"/>
          <w:szCs w:val="22"/>
        </w:rPr>
      </w:pPr>
    </w:p>
    <w:p w14:paraId="2A39B971" w14:textId="1F6ACA5F" w:rsidR="005872F5" w:rsidRDefault="005872F5" w:rsidP="005750BB">
      <w:pPr>
        <w:spacing w:before="64"/>
        <w:ind w:left="852"/>
        <w:jc w:val="both"/>
        <w:rPr>
          <w:rFonts w:asciiTheme="minorHAnsi" w:hAnsiTheme="minorHAnsi" w:cstheme="minorHAnsi"/>
          <w:b/>
          <w:i/>
          <w:sz w:val="22"/>
          <w:szCs w:val="22"/>
        </w:rPr>
      </w:pPr>
    </w:p>
    <w:p w14:paraId="5EE26BC3" w14:textId="2F4CFC18" w:rsidR="005872F5" w:rsidRDefault="005872F5" w:rsidP="005750BB">
      <w:pPr>
        <w:spacing w:before="64"/>
        <w:ind w:left="852"/>
        <w:jc w:val="both"/>
        <w:rPr>
          <w:rFonts w:asciiTheme="minorHAnsi" w:hAnsiTheme="minorHAnsi" w:cstheme="minorHAnsi"/>
          <w:b/>
          <w:i/>
          <w:sz w:val="22"/>
          <w:szCs w:val="22"/>
        </w:rPr>
      </w:pPr>
    </w:p>
    <w:p w14:paraId="376FFFE8" w14:textId="5EB9434B" w:rsidR="005872F5" w:rsidRDefault="005872F5" w:rsidP="005750BB">
      <w:pPr>
        <w:spacing w:before="64"/>
        <w:ind w:left="852"/>
        <w:jc w:val="both"/>
        <w:rPr>
          <w:rFonts w:asciiTheme="minorHAnsi" w:hAnsiTheme="minorHAnsi" w:cstheme="minorHAnsi"/>
          <w:b/>
          <w:i/>
          <w:sz w:val="22"/>
          <w:szCs w:val="22"/>
        </w:rPr>
      </w:pPr>
    </w:p>
    <w:p w14:paraId="04577030" w14:textId="77777777" w:rsidR="005872F5" w:rsidRPr="00D45239" w:rsidRDefault="005872F5" w:rsidP="005750BB">
      <w:pPr>
        <w:spacing w:before="64"/>
        <w:ind w:left="852"/>
        <w:jc w:val="both"/>
        <w:rPr>
          <w:rFonts w:asciiTheme="minorHAnsi" w:hAnsiTheme="minorHAnsi" w:cstheme="minorHAnsi"/>
          <w:b/>
          <w:i/>
          <w:sz w:val="22"/>
          <w:szCs w:val="22"/>
        </w:rPr>
      </w:pPr>
    </w:p>
    <w:p w14:paraId="36350A94" w14:textId="3CEA2D05" w:rsidR="005750BB" w:rsidRPr="00D45239" w:rsidRDefault="005750BB" w:rsidP="003D3F7F">
      <w:pPr>
        <w:spacing w:before="64"/>
        <w:ind w:left="852"/>
        <w:jc w:val="both"/>
        <w:rPr>
          <w:rFonts w:asciiTheme="minorHAnsi" w:hAnsiTheme="minorHAnsi" w:cstheme="minorHAnsi"/>
          <w:b/>
          <w:i/>
          <w:sz w:val="22"/>
          <w:szCs w:val="22"/>
        </w:rPr>
      </w:pPr>
      <w:r w:rsidRPr="00D45239">
        <w:rPr>
          <w:rFonts w:asciiTheme="minorHAnsi" w:hAnsiTheme="minorHAnsi" w:cstheme="minorHAnsi"/>
          <w:b/>
          <w:i/>
          <w:sz w:val="22"/>
          <w:szCs w:val="22"/>
        </w:rPr>
        <w:t>Services required at below locations: -</w:t>
      </w:r>
    </w:p>
    <w:tbl>
      <w:tblPr>
        <w:tblStyle w:val="TableGrid"/>
        <w:tblW w:w="0" w:type="auto"/>
        <w:tblInd w:w="852" w:type="dxa"/>
        <w:tblLook w:val="04A0" w:firstRow="1" w:lastRow="0" w:firstColumn="1" w:lastColumn="0" w:noHBand="0" w:noVBand="1"/>
      </w:tblPr>
      <w:tblGrid>
        <w:gridCol w:w="971"/>
        <w:gridCol w:w="7116"/>
      </w:tblGrid>
      <w:tr w:rsidR="005750BB" w:rsidRPr="00D45239" w14:paraId="623A060F" w14:textId="77777777" w:rsidTr="003A137B">
        <w:trPr>
          <w:trHeight w:val="224"/>
        </w:trPr>
        <w:tc>
          <w:tcPr>
            <w:tcW w:w="971" w:type="dxa"/>
          </w:tcPr>
          <w:p w14:paraId="2BE39407" w14:textId="77777777" w:rsidR="005750BB" w:rsidRPr="00D45239" w:rsidRDefault="005750BB" w:rsidP="003A137B">
            <w:pPr>
              <w:spacing w:before="64"/>
              <w:jc w:val="center"/>
              <w:rPr>
                <w:rFonts w:asciiTheme="minorHAnsi" w:hAnsiTheme="minorHAnsi" w:cstheme="minorHAnsi"/>
                <w:b/>
                <w:i/>
                <w:sz w:val="22"/>
                <w:szCs w:val="22"/>
              </w:rPr>
            </w:pPr>
            <w:r w:rsidRPr="00D45239">
              <w:rPr>
                <w:rFonts w:asciiTheme="minorHAnsi" w:hAnsiTheme="minorHAnsi" w:cstheme="minorHAnsi"/>
                <w:b/>
                <w:i/>
                <w:sz w:val="22"/>
                <w:szCs w:val="22"/>
              </w:rPr>
              <w:t>S/N</w:t>
            </w:r>
          </w:p>
        </w:tc>
        <w:tc>
          <w:tcPr>
            <w:tcW w:w="7116" w:type="dxa"/>
          </w:tcPr>
          <w:p w14:paraId="54B2963A" w14:textId="77777777" w:rsidR="005750BB" w:rsidRPr="00D45239" w:rsidRDefault="005750BB" w:rsidP="003A137B">
            <w:pPr>
              <w:spacing w:before="64"/>
              <w:jc w:val="center"/>
              <w:rPr>
                <w:rFonts w:asciiTheme="minorHAnsi" w:hAnsiTheme="minorHAnsi" w:cstheme="minorHAnsi"/>
                <w:b/>
                <w:i/>
                <w:sz w:val="22"/>
                <w:szCs w:val="22"/>
              </w:rPr>
            </w:pPr>
            <w:r w:rsidRPr="00D45239">
              <w:rPr>
                <w:rFonts w:asciiTheme="minorHAnsi" w:hAnsiTheme="minorHAnsi" w:cstheme="minorHAnsi"/>
                <w:b/>
                <w:i/>
                <w:sz w:val="22"/>
                <w:szCs w:val="22"/>
              </w:rPr>
              <w:t>Customer Name</w:t>
            </w:r>
          </w:p>
        </w:tc>
      </w:tr>
      <w:tr w:rsidR="005750BB" w:rsidRPr="00D45239" w14:paraId="63D16244" w14:textId="77777777" w:rsidTr="003A137B">
        <w:trPr>
          <w:trHeight w:val="234"/>
        </w:trPr>
        <w:tc>
          <w:tcPr>
            <w:tcW w:w="971" w:type="dxa"/>
          </w:tcPr>
          <w:p w14:paraId="6707693B"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1</w:t>
            </w:r>
          </w:p>
        </w:tc>
        <w:tc>
          <w:tcPr>
            <w:tcW w:w="7116" w:type="dxa"/>
          </w:tcPr>
          <w:p w14:paraId="225CD8F9"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SBI Capital Markets Limited- Mumbai</w:t>
            </w:r>
          </w:p>
          <w:p w14:paraId="5EFC8872"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202, Maker Tower, Cuffe parade, Mumbai- 400005</w:t>
            </w:r>
          </w:p>
          <w:p w14:paraId="190B5BE7" w14:textId="77777777" w:rsidR="005750BB" w:rsidRPr="00D45239" w:rsidRDefault="005750BB" w:rsidP="003A137B">
            <w:pPr>
              <w:spacing w:before="64"/>
              <w:jc w:val="both"/>
              <w:rPr>
                <w:rFonts w:asciiTheme="minorHAnsi" w:hAnsiTheme="minorHAnsi" w:cstheme="minorHAnsi"/>
                <w:i/>
                <w:sz w:val="22"/>
                <w:szCs w:val="22"/>
              </w:rPr>
            </w:pPr>
          </w:p>
        </w:tc>
      </w:tr>
      <w:tr w:rsidR="005750BB" w:rsidRPr="00D45239" w14:paraId="212E9AD3" w14:textId="77777777" w:rsidTr="003A137B">
        <w:trPr>
          <w:trHeight w:val="224"/>
        </w:trPr>
        <w:tc>
          <w:tcPr>
            <w:tcW w:w="971" w:type="dxa"/>
          </w:tcPr>
          <w:p w14:paraId="72B3B121"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2</w:t>
            </w:r>
          </w:p>
        </w:tc>
        <w:tc>
          <w:tcPr>
            <w:tcW w:w="7116" w:type="dxa"/>
          </w:tcPr>
          <w:p w14:paraId="729F2470"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SBI Capital Markets Limited- Chennai</w:t>
            </w:r>
          </w:p>
          <w:p w14:paraId="5E45DACA"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Ground Floor, Circle Top house, Aparna Complex, 16 College Road, Chennai- 600 006</w:t>
            </w:r>
          </w:p>
          <w:p w14:paraId="38E76C32" w14:textId="77777777" w:rsidR="005750BB" w:rsidRPr="00D45239" w:rsidRDefault="005750BB" w:rsidP="003A137B">
            <w:pPr>
              <w:spacing w:before="64"/>
              <w:jc w:val="both"/>
              <w:rPr>
                <w:rFonts w:asciiTheme="minorHAnsi" w:hAnsiTheme="minorHAnsi" w:cstheme="minorHAnsi"/>
                <w:i/>
                <w:sz w:val="22"/>
                <w:szCs w:val="22"/>
              </w:rPr>
            </w:pPr>
          </w:p>
        </w:tc>
      </w:tr>
      <w:tr w:rsidR="005750BB" w:rsidRPr="00D45239" w14:paraId="60365E49" w14:textId="77777777" w:rsidTr="003A137B">
        <w:trPr>
          <w:trHeight w:val="224"/>
        </w:trPr>
        <w:tc>
          <w:tcPr>
            <w:tcW w:w="971" w:type="dxa"/>
          </w:tcPr>
          <w:p w14:paraId="13F65045" w14:textId="77777777" w:rsidR="005750BB" w:rsidRPr="00D45239" w:rsidRDefault="005750BB" w:rsidP="003A137B">
            <w:pPr>
              <w:spacing w:before="64"/>
              <w:jc w:val="both"/>
              <w:rPr>
                <w:rFonts w:asciiTheme="minorHAnsi" w:hAnsiTheme="minorHAnsi" w:cstheme="minorHAnsi"/>
                <w:b/>
                <w:i/>
                <w:sz w:val="22"/>
                <w:szCs w:val="22"/>
              </w:rPr>
            </w:pPr>
            <w:r w:rsidRPr="00D45239">
              <w:rPr>
                <w:rFonts w:asciiTheme="minorHAnsi" w:hAnsiTheme="minorHAnsi" w:cstheme="minorHAnsi"/>
                <w:b/>
                <w:i/>
                <w:sz w:val="22"/>
                <w:szCs w:val="22"/>
              </w:rPr>
              <w:t>3</w:t>
            </w:r>
          </w:p>
        </w:tc>
        <w:tc>
          <w:tcPr>
            <w:tcW w:w="7116" w:type="dxa"/>
          </w:tcPr>
          <w:p w14:paraId="6B7222B5"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SBI Capital Markets Limited-Kolkata</w:t>
            </w:r>
          </w:p>
          <w:p w14:paraId="14AA6A13"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Jeevan deep building, 9</w:t>
            </w:r>
            <w:r w:rsidRPr="00D45239">
              <w:rPr>
                <w:rFonts w:asciiTheme="minorHAnsi" w:hAnsiTheme="minorHAnsi" w:cstheme="minorHAnsi"/>
                <w:i/>
                <w:sz w:val="22"/>
                <w:szCs w:val="22"/>
                <w:vertAlign w:val="superscript"/>
              </w:rPr>
              <w:t>th</w:t>
            </w:r>
            <w:r w:rsidRPr="00D45239">
              <w:rPr>
                <w:rFonts w:asciiTheme="minorHAnsi" w:hAnsiTheme="minorHAnsi" w:cstheme="minorHAnsi"/>
                <w:i/>
                <w:sz w:val="22"/>
                <w:szCs w:val="22"/>
              </w:rPr>
              <w:t xml:space="preserve"> Floor, Middleton street</w:t>
            </w:r>
          </w:p>
          <w:p w14:paraId="68B4192A" w14:textId="77777777" w:rsidR="005750BB" w:rsidRPr="00D45239" w:rsidRDefault="005750BB" w:rsidP="003A137B">
            <w:pPr>
              <w:spacing w:before="64"/>
              <w:jc w:val="both"/>
              <w:rPr>
                <w:rFonts w:asciiTheme="minorHAnsi" w:hAnsiTheme="minorHAnsi" w:cstheme="minorHAnsi"/>
                <w:b/>
                <w:i/>
                <w:sz w:val="22"/>
                <w:szCs w:val="22"/>
              </w:rPr>
            </w:pPr>
          </w:p>
        </w:tc>
      </w:tr>
      <w:tr w:rsidR="005750BB" w:rsidRPr="00D45239" w14:paraId="312855F6" w14:textId="77777777" w:rsidTr="003A137B">
        <w:trPr>
          <w:trHeight w:val="224"/>
        </w:trPr>
        <w:tc>
          <w:tcPr>
            <w:tcW w:w="971" w:type="dxa"/>
          </w:tcPr>
          <w:p w14:paraId="20CC044B" w14:textId="77777777" w:rsidR="005750BB" w:rsidRPr="00D45239" w:rsidRDefault="005750BB" w:rsidP="003A137B">
            <w:pPr>
              <w:spacing w:before="64"/>
              <w:jc w:val="both"/>
              <w:rPr>
                <w:rFonts w:asciiTheme="minorHAnsi" w:hAnsiTheme="minorHAnsi" w:cstheme="minorHAnsi"/>
                <w:b/>
                <w:i/>
                <w:sz w:val="22"/>
                <w:szCs w:val="22"/>
              </w:rPr>
            </w:pPr>
            <w:r w:rsidRPr="00D45239">
              <w:rPr>
                <w:rFonts w:asciiTheme="minorHAnsi" w:hAnsiTheme="minorHAnsi" w:cstheme="minorHAnsi"/>
                <w:b/>
                <w:i/>
                <w:sz w:val="22"/>
                <w:szCs w:val="22"/>
              </w:rPr>
              <w:t>4</w:t>
            </w:r>
          </w:p>
        </w:tc>
        <w:tc>
          <w:tcPr>
            <w:tcW w:w="7116" w:type="dxa"/>
          </w:tcPr>
          <w:p w14:paraId="4DCD68B1"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SBI Capital Markets Limited-New Delhi</w:t>
            </w:r>
          </w:p>
          <w:p w14:paraId="5C363806"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World Trade Tower, 6</w:t>
            </w:r>
            <w:r w:rsidRPr="00D45239">
              <w:rPr>
                <w:rFonts w:asciiTheme="minorHAnsi" w:hAnsiTheme="minorHAnsi" w:cstheme="minorHAnsi"/>
                <w:i/>
                <w:sz w:val="22"/>
                <w:szCs w:val="22"/>
                <w:vertAlign w:val="superscript"/>
              </w:rPr>
              <w:t>th</w:t>
            </w:r>
            <w:r w:rsidRPr="00D45239">
              <w:rPr>
                <w:rFonts w:asciiTheme="minorHAnsi" w:hAnsiTheme="minorHAnsi" w:cstheme="minorHAnsi"/>
                <w:i/>
                <w:sz w:val="22"/>
                <w:szCs w:val="22"/>
              </w:rPr>
              <w:t xml:space="preserve"> Floor, Barakhamba Lane, New Delhi- 110001</w:t>
            </w:r>
          </w:p>
          <w:p w14:paraId="27102356" w14:textId="77777777" w:rsidR="005750BB" w:rsidRPr="00D45239" w:rsidRDefault="005750BB" w:rsidP="003A137B">
            <w:pPr>
              <w:spacing w:before="64"/>
              <w:jc w:val="both"/>
              <w:rPr>
                <w:rFonts w:asciiTheme="minorHAnsi" w:hAnsiTheme="minorHAnsi" w:cstheme="minorHAnsi"/>
                <w:b/>
                <w:i/>
                <w:sz w:val="22"/>
                <w:szCs w:val="22"/>
              </w:rPr>
            </w:pPr>
          </w:p>
        </w:tc>
      </w:tr>
      <w:tr w:rsidR="005750BB" w:rsidRPr="00D45239" w14:paraId="0E0631F3" w14:textId="77777777" w:rsidTr="003A137B">
        <w:trPr>
          <w:trHeight w:val="234"/>
        </w:trPr>
        <w:tc>
          <w:tcPr>
            <w:tcW w:w="971" w:type="dxa"/>
          </w:tcPr>
          <w:p w14:paraId="73768F49" w14:textId="77777777" w:rsidR="005750BB" w:rsidRPr="00D45239" w:rsidRDefault="005750BB" w:rsidP="003A137B">
            <w:pPr>
              <w:spacing w:before="64"/>
              <w:jc w:val="both"/>
              <w:rPr>
                <w:rFonts w:asciiTheme="minorHAnsi" w:hAnsiTheme="minorHAnsi" w:cstheme="minorHAnsi"/>
                <w:b/>
                <w:i/>
                <w:sz w:val="22"/>
                <w:szCs w:val="22"/>
              </w:rPr>
            </w:pPr>
            <w:r w:rsidRPr="00D45239">
              <w:rPr>
                <w:rFonts w:asciiTheme="minorHAnsi" w:hAnsiTheme="minorHAnsi" w:cstheme="minorHAnsi"/>
                <w:b/>
                <w:i/>
                <w:sz w:val="22"/>
                <w:szCs w:val="22"/>
              </w:rPr>
              <w:t>5</w:t>
            </w:r>
          </w:p>
        </w:tc>
        <w:tc>
          <w:tcPr>
            <w:tcW w:w="7116" w:type="dxa"/>
          </w:tcPr>
          <w:p w14:paraId="2663EA51"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SBI Capital Markets Limited-Hyderabad</w:t>
            </w:r>
          </w:p>
          <w:p w14:paraId="6220F692"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1</w:t>
            </w:r>
            <w:r w:rsidRPr="00D45239">
              <w:rPr>
                <w:rFonts w:asciiTheme="minorHAnsi" w:hAnsiTheme="minorHAnsi" w:cstheme="minorHAnsi"/>
                <w:i/>
                <w:sz w:val="22"/>
                <w:szCs w:val="22"/>
                <w:vertAlign w:val="superscript"/>
              </w:rPr>
              <w:t>st</w:t>
            </w:r>
            <w:r w:rsidRPr="00D45239">
              <w:rPr>
                <w:rFonts w:asciiTheme="minorHAnsi" w:hAnsiTheme="minorHAnsi" w:cstheme="minorHAnsi"/>
                <w:i/>
                <w:sz w:val="22"/>
                <w:szCs w:val="22"/>
              </w:rPr>
              <w:t xml:space="preserve"> Floor, SBI Local Head Office, Hyderabad-500095</w:t>
            </w:r>
          </w:p>
          <w:p w14:paraId="25A03461" w14:textId="77777777" w:rsidR="005750BB" w:rsidRPr="00D45239" w:rsidRDefault="005750BB" w:rsidP="003A137B">
            <w:pPr>
              <w:spacing w:before="64"/>
              <w:jc w:val="both"/>
              <w:rPr>
                <w:rFonts w:asciiTheme="minorHAnsi" w:hAnsiTheme="minorHAnsi" w:cstheme="minorHAnsi"/>
                <w:b/>
                <w:i/>
                <w:sz w:val="22"/>
                <w:szCs w:val="22"/>
              </w:rPr>
            </w:pPr>
          </w:p>
        </w:tc>
      </w:tr>
      <w:tr w:rsidR="005750BB" w:rsidRPr="00D45239" w14:paraId="4945616C" w14:textId="77777777" w:rsidTr="003A137B">
        <w:trPr>
          <w:trHeight w:val="224"/>
        </w:trPr>
        <w:tc>
          <w:tcPr>
            <w:tcW w:w="971" w:type="dxa"/>
          </w:tcPr>
          <w:p w14:paraId="1EB70069" w14:textId="77777777" w:rsidR="005750BB" w:rsidRPr="00D45239" w:rsidRDefault="005750BB" w:rsidP="003A137B">
            <w:pPr>
              <w:spacing w:before="64"/>
              <w:jc w:val="both"/>
              <w:rPr>
                <w:rFonts w:asciiTheme="minorHAnsi" w:hAnsiTheme="minorHAnsi" w:cstheme="minorHAnsi"/>
                <w:b/>
                <w:i/>
                <w:sz w:val="22"/>
                <w:szCs w:val="22"/>
              </w:rPr>
            </w:pPr>
            <w:r w:rsidRPr="00D45239">
              <w:rPr>
                <w:rFonts w:asciiTheme="minorHAnsi" w:hAnsiTheme="minorHAnsi" w:cstheme="minorHAnsi"/>
                <w:b/>
                <w:i/>
                <w:sz w:val="22"/>
                <w:szCs w:val="22"/>
              </w:rPr>
              <w:t>6</w:t>
            </w:r>
          </w:p>
        </w:tc>
        <w:tc>
          <w:tcPr>
            <w:tcW w:w="7116" w:type="dxa"/>
          </w:tcPr>
          <w:p w14:paraId="6D977A68"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SBI Capital Markets Limited-Ahmadabad</w:t>
            </w:r>
          </w:p>
          <w:p w14:paraId="673FE5CF"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Zodiac Avenue, 4</w:t>
            </w:r>
            <w:r w:rsidRPr="00D45239">
              <w:rPr>
                <w:rFonts w:asciiTheme="minorHAnsi" w:hAnsiTheme="minorHAnsi" w:cstheme="minorHAnsi"/>
                <w:i/>
                <w:sz w:val="22"/>
                <w:szCs w:val="22"/>
                <w:vertAlign w:val="superscript"/>
              </w:rPr>
              <w:t>th</w:t>
            </w:r>
            <w:r w:rsidRPr="00D45239">
              <w:rPr>
                <w:rFonts w:asciiTheme="minorHAnsi" w:hAnsiTheme="minorHAnsi" w:cstheme="minorHAnsi"/>
                <w:i/>
                <w:sz w:val="22"/>
                <w:szCs w:val="22"/>
              </w:rPr>
              <w:t xml:space="preserve"> Floor, Opposite Mayors Bungalow</w:t>
            </w:r>
          </w:p>
          <w:p w14:paraId="1960241F"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Ahmedabad- 380006</w:t>
            </w:r>
          </w:p>
          <w:p w14:paraId="18567EA6" w14:textId="77777777" w:rsidR="005750BB" w:rsidRPr="00D45239" w:rsidRDefault="005750BB" w:rsidP="003A137B">
            <w:pPr>
              <w:spacing w:before="64"/>
              <w:jc w:val="both"/>
              <w:rPr>
                <w:rFonts w:asciiTheme="minorHAnsi" w:hAnsiTheme="minorHAnsi" w:cstheme="minorHAnsi"/>
                <w:b/>
                <w:i/>
                <w:sz w:val="22"/>
                <w:szCs w:val="22"/>
              </w:rPr>
            </w:pPr>
          </w:p>
        </w:tc>
      </w:tr>
      <w:tr w:rsidR="005750BB" w:rsidRPr="00D45239" w14:paraId="5A27E29E" w14:textId="77777777" w:rsidTr="003A137B">
        <w:trPr>
          <w:trHeight w:val="224"/>
        </w:trPr>
        <w:tc>
          <w:tcPr>
            <w:tcW w:w="971" w:type="dxa"/>
          </w:tcPr>
          <w:p w14:paraId="05B75224" w14:textId="77777777" w:rsidR="005750BB" w:rsidRPr="00D45239" w:rsidRDefault="005750BB" w:rsidP="003A137B">
            <w:pPr>
              <w:spacing w:before="64"/>
              <w:jc w:val="both"/>
              <w:rPr>
                <w:rFonts w:asciiTheme="minorHAnsi" w:hAnsiTheme="minorHAnsi" w:cstheme="minorHAnsi"/>
                <w:b/>
                <w:i/>
                <w:sz w:val="22"/>
                <w:szCs w:val="22"/>
              </w:rPr>
            </w:pPr>
            <w:r w:rsidRPr="00D45239">
              <w:rPr>
                <w:rFonts w:asciiTheme="minorHAnsi" w:hAnsiTheme="minorHAnsi" w:cstheme="minorHAnsi"/>
                <w:b/>
                <w:i/>
                <w:sz w:val="22"/>
                <w:szCs w:val="22"/>
              </w:rPr>
              <w:t>7</w:t>
            </w:r>
          </w:p>
        </w:tc>
        <w:tc>
          <w:tcPr>
            <w:tcW w:w="7116" w:type="dxa"/>
          </w:tcPr>
          <w:p w14:paraId="64D6E3C0"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SBICAP Trustee</w:t>
            </w:r>
          </w:p>
          <w:p w14:paraId="22EC3131" w14:textId="77777777" w:rsidR="005750BB" w:rsidRPr="00D45239" w:rsidRDefault="005750BB" w:rsidP="003A137B">
            <w:pPr>
              <w:spacing w:before="64"/>
              <w:jc w:val="both"/>
              <w:rPr>
                <w:rFonts w:asciiTheme="minorHAnsi" w:hAnsiTheme="minorHAnsi" w:cstheme="minorHAnsi"/>
                <w:i/>
                <w:sz w:val="22"/>
                <w:szCs w:val="22"/>
              </w:rPr>
            </w:pPr>
            <w:r w:rsidRPr="00D45239">
              <w:rPr>
                <w:rFonts w:asciiTheme="minorHAnsi" w:hAnsiTheme="minorHAnsi" w:cstheme="minorHAnsi"/>
                <w:i/>
                <w:sz w:val="22"/>
                <w:szCs w:val="22"/>
              </w:rPr>
              <w:t>Church gate, Mumbai</w:t>
            </w:r>
          </w:p>
        </w:tc>
      </w:tr>
    </w:tbl>
    <w:p w14:paraId="472D9B9E" w14:textId="77777777" w:rsidR="005750BB" w:rsidRPr="00D45239" w:rsidRDefault="005750BB" w:rsidP="005750BB">
      <w:pPr>
        <w:spacing w:before="64"/>
        <w:ind w:left="852"/>
        <w:jc w:val="both"/>
        <w:rPr>
          <w:rFonts w:asciiTheme="minorHAnsi" w:hAnsiTheme="minorHAnsi" w:cstheme="minorHAnsi"/>
          <w:b/>
          <w:i/>
          <w:sz w:val="22"/>
          <w:szCs w:val="22"/>
        </w:rPr>
      </w:pPr>
    </w:p>
    <w:p w14:paraId="3BB7DC88" w14:textId="77777777" w:rsidR="005750BB" w:rsidRPr="00D45239" w:rsidRDefault="005750BB" w:rsidP="005750BB">
      <w:pPr>
        <w:spacing w:before="64"/>
        <w:jc w:val="both"/>
        <w:rPr>
          <w:rFonts w:asciiTheme="minorHAnsi" w:hAnsiTheme="minorHAnsi" w:cstheme="minorHAnsi"/>
          <w:b/>
          <w:i/>
          <w:sz w:val="22"/>
          <w:szCs w:val="22"/>
        </w:rPr>
      </w:pPr>
    </w:p>
    <w:p w14:paraId="46932B8B" w14:textId="77777777" w:rsidR="00776AC0" w:rsidRPr="00D45239" w:rsidRDefault="00776AC0" w:rsidP="00776AC0">
      <w:pPr>
        <w:spacing w:after="0" w:line="240" w:lineRule="auto"/>
        <w:rPr>
          <w:rFonts w:asciiTheme="minorHAnsi" w:eastAsia="Times New Roman" w:hAnsiTheme="minorHAnsi" w:cstheme="minorHAnsi"/>
          <w:sz w:val="22"/>
          <w:szCs w:val="22"/>
          <w:lang w:val="en-IN" w:eastAsia="en-IN"/>
        </w:rPr>
      </w:pPr>
    </w:p>
    <w:sectPr w:rsidR="00776AC0" w:rsidRPr="00D45239" w:rsidSect="005872F5">
      <w:headerReference w:type="default" r:id="rId11"/>
      <w:footerReference w:type="default" r:id="rId12"/>
      <w:pgSz w:w="11906" w:h="16838" w:code="9"/>
      <w:pgMar w:top="426" w:right="1152" w:bottom="993" w:left="1152"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F0F5F" w14:textId="77777777" w:rsidR="00CF3F5B" w:rsidRDefault="00CF3F5B">
      <w:pPr>
        <w:spacing w:after="0" w:line="240" w:lineRule="auto"/>
      </w:pPr>
      <w:r>
        <w:separator/>
      </w:r>
    </w:p>
  </w:endnote>
  <w:endnote w:type="continuationSeparator" w:id="0">
    <w:p w14:paraId="4C93CDEF" w14:textId="77777777" w:rsidR="00CF3F5B" w:rsidRDefault="00CF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C7368" w14:textId="77777777" w:rsidR="00012AB9" w:rsidRDefault="00012AB9">
    <w:pPr>
      <w:pStyle w:val="Footer"/>
      <w:jc w:val="center"/>
    </w:pPr>
  </w:p>
  <w:p w14:paraId="6A340CE2" w14:textId="77777777" w:rsidR="00012AB9" w:rsidRDefault="00012A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621397"/>
      <w:docPartObj>
        <w:docPartGallery w:val="Page Numbers (Bottom of Page)"/>
        <w:docPartUnique/>
      </w:docPartObj>
    </w:sdtPr>
    <w:sdtEndPr/>
    <w:sdtContent>
      <w:sdt>
        <w:sdtPr>
          <w:id w:val="375621398"/>
          <w:docPartObj>
            <w:docPartGallery w:val="Page Numbers (Top of Page)"/>
            <w:docPartUnique/>
          </w:docPartObj>
        </w:sdtPr>
        <w:sdtEndPr/>
        <w:sdtContent>
          <w:p w14:paraId="765A46F9" w14:textId="248AD1DB" w:rsidR="00012AB9" w:rsidRDefault="00012AB9">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5A1B28">
              <w:rPr>
                <w:b/>
                <w:noProof/>
              </w:rPr>
              <w:t>8</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5A1B28">
              <w:rPr>
                <w:b/>
                <w:noProof/>
              </w:rPr>
              <w:t>11</w:t>
            </w:r>
            <w:r>
              <w:rPr>
                <w:b/>
                <w:sz w:val="24"/>
                <w:szCs w:val="24"/>
              </w:rPr>
              <w:fldChar w:fldCharType="end"/>
            </w:r>
          </w:p>
        </w:sdtContent>
      </w:sdt>
    </w:sdtContent>
  </w:sdt>
  <w:p w14:paraId="0061B778" w14:textId="77777777" w:rsidR="00012AB9" w:rsidRDefault="00012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C456B" w14:textId="77777777" w:rsidR="00CF3F5B" w:rsidRDefault="00CF3F5B">
      <w:pPr>
        <w:spacing w:after="0" w:line="240" w:lineRule="auto"/>
      </w:pPr>
      <w:r>
        <w:separator/>
      </w:r>
    </w:p>
  </w:footnote>
  <w:footnote w:type="continuationSeparator" w:id="0">
    <w:p w14:paraId="1C769E04" w14:textId="77777777" w:rsidR="00CF3F5B" w:rsidRDefault="00CF3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50BE" w14:textId="77777777" w:rsidR="00012AB9" w:rsidRPr="004178F9" w:rsidRDefault="00012AB9" w:rsidP="004178F9">
    <w:pPr>
      <w:pStyle w:val="Header"/>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563D3" w14:textId="67416763" w:rsidR="005750BB" w:rsidRDefault="005750BB">
    <w:pPr>
      <w:pStyle w:val="BodyText"/>
      <w:spacing w:line="14" w:lineRule="auto"/>
    </w:pPr>
    <w:r>
      <w:rPr>
        <w:noProof/>
      </w:rPr>
      <mc:AlternateContent>
        <mc:Choice Requires="wps">
          <w:drawing>
            <wp:anchor distT="0" distB="0" distL="114300" distR="114300" simplePos="0" relativeHeight="251659264" behindDoc="1" locked="0" layoutInCell="1" allowOverlap="1" wp14:anchorId="7FC650F2" wp14:editId="53282BE3">
              <wp:simplePos x="0" y="0"/>
              <wp:positionH relativeFrom="page">
                <wp:posOffset>6696075</wp:posOffset>
              </wp:positionH>
              <wp:positionV relativeFrom="page">
                <wp:posOffset>387350</wp:posOffset>
              </wp:positionV>
              <wp:extent cx="193040" cy="1651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428F9" w14:textId="77777777" w:rsidR="005750BB" w:rsidRDefault="005750BB">
                          <w:pPr>
                            <w:spacing w:line="244" w:lineRule="exact"/>
                            <w:ind w:left="40"/>
                            <w:rPr>
                              <w:rFonts w:ascii="Calibri"/>
                            </w:rPr>
                          </w:pPr>
                          <w:r>
                            <w:fldChar w:fldCharType="begin"/>
                          </w:r>
                          <w:r>
                            <w:rPr>
                              <w:rFonts w:ascii="Calibri"/>
                              <w:color w:val="FFFFFF"/>
                            </w:rPr>
                            <w:instrText xml:space="preserve"> PAGE </w:instrText>
                          </w:r>
                          <w:r>
                            <w:fldChar w:fldCharType="separate"/>
                          </w:r>
                          <w:r>
                            <w:rPr>
                              <w:rFonts w:ascii="Calibri"/>
                              <w:noProof/>
                              <w:color w:val="FFFFFF"/>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650F2" id="_x0000_t202" coordsize="21600,21600" o:spt="202" path="m,l,21600r21600,l21600,xe">
              <v:stroke joinstyle="miter"/>
              <v:path gradientshapeok="t" o:connecttype="rect"/>
            </v:shapetype>
            <v:shape id="Text Box 9" o:spid="_x0000_s1026" type="#_x0000_t202" style="position:absolute;margin-left:527.25pt;margin-top:30.5pt;width:15.2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" filled="f" stroked="f">
              <v:textbox inset="0,0,0,0">
                <w:txbxContent>
                  <w:p w14:paraId="179428F9" w14:textId="77777777" w:rsidR="005750BB" w:rsidRDefault="005750BB">
                    <w:pPr>
                      <w:spacing w:line="244" w:lineRule="exact"/>
                      <w:ind w:left="40"/>
                      <w:rPr>
                        <w:rFonts w:ascii="Calibri"/>
                      </w:rPr>
                    </w:pPr>
                    <w:r>
                      <w:fldChar w:fldCharType="begin"/>
                    </w:r>
                    <w:r>
                      <w:rPr>
                        <w:rFonts w:ascii="Calibri"/>
                        <w:color w:val="FFFFFF"/>
                      </w:rPr>
                      <w:instrText xml:space="preserve"> PAGE </w:instrText>
                    </w:r>
                    <w:r>
                      <w:fldChar w:fldCharType="separate"/>
                    </w:r>
                    <w:r>
                      <w:rPr>
                        <w:rFonts w:ascii="Calibri"/>
                        <w:noProof/>
                        <w:color w:val="FFFFFF"/>
                      </w:rPr>
                      <w:t>5</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6D9E" w14:textId="77777777" w:rsidR="00012AB9" w:rsidRPr="00E1604F" w:rsidRDefault="00012AB9" w:rsidP="00065D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6C2B"/>
    <w:multiLevelType w:val="multilevel"/>
    <w:tmpl w:val="185CCBDE"/>
    <w:lvl w:ilvl="0">
      <w:start w:val="4"/>
      <w:numFmt w:val="decimal"/>
      <w:lvlText w:val="%1"/>
      <w:lvlJc w:val="left"/>
      <w:pPr>
        <w:ind w:left="980" w:hanging="721"/>
      </w:pPr>
      <w:rPr>
        <w:rFonts w:cs="Times New Roman" w:hint="default"/>
      </w:rPr>
    </w:lvl>
    <w:lvl w:ilvl="1">
      <w:start w:val="1"/>
      <w:numFmt w:val="decimal"/>
      <w:lvlText w:val="%1.%2"/>
      <w:lvlJc w:val="left"/>
      <w:pPr>
        <w:ind w:left="980" w:hanging="721"/>
      </w:pPr>
      <w:rPr>
        <w:rFonts w:ascii="Verdana" w:eastAsia="Times New Roman" w:hAnsi="Verdana" w:cs="Verdana" w:hint="default"/>
        <w:b/>
        <w:bCs/>
        <w:i w:val="0"/>
        <w:iCs w:val="0"/>
        <w:spacing w:val="-1"/>
        <w:w w:val="100"/>
        <w:sz w:val="24"/>
        <w:szCs w:val="24"/>
      </w:rPr>
    </w:lvl>
    <w:lvl w:ilvl="2">
      <w:start w:val="1"/>
      <w:numFmt w:val="decimal"/>
      <w:lvlText w:val="%1.%2.%3"/>
      <w:lvlJc w:val="left"/>
      <w:pPr>
        <w:ind w:left="983" w:hanging="723"/>
      </w:pPr>
      <w:rPr>
        <w:rFonts w:cs="Times New Roman" w:hint="default"/>
        <w:spacing w:val="-1"/>
        <w:w w:val="99"/>
      </w:rPr>
    </w:lvl>
    <w:lvl w:ilvl="3">
      <w:start w:val="1"/>
      <w:numFmt w:val="lowerLetter"/>
      <w:lvlText w:val="%4."/>
      <w:lvlJc w:val="left"/>
      <w:pPr>
        <w:ind w:left="1700" w:hanging="723"/>
      </w:pPr>
      <w:rPr>
        <w:rFonts w:ascii="Verdana" w:eastAsia="Times New Roman" w:hAnsi="Verdana" w:cs="Verdana" w:hint="default"/>
        <w:b w:val="0"/>
        <w:bCs w:val="0"/>
        <w:i w:val="0"/>
        <w:iCs w:val="0"/>
        <w:spacing w:val="-1"/>
        <w:w w:val="100"/>
        <w:sz w:val="18"/>
        <w:szCs w:val="18"/>
      </w:rPr>
    </w:lvl>
    <w:lvl w:ilvl="4">
      <w:numFmt w:val="bullet"/>
      <w:lvlText w:val="•"/>
      <w:lvlJc w:val="left"/>
      <w:pPr>
        <w:ind w:left="1040" w:hanging="723"/>
      </w:pPr>
      <w:rPr>
        <w:rFonts w:hint="default"/>
      </w:rPr>
    </w:lvl>
    <w:lvl w:ilvl="5">
      <w:numFmt w:val="bullet"/>
      <w:lvlText w:val="•"/>
      <w:lvlJc w:val="left"/>
      <w:pPr>
        <w:ind w:left="1260" w:hanging="723"/>
      </w:pPr>
      <w:rPr>
        <w:rFonts w:hint="default"/>
      </w:rPr>
    </w:lvl>
    <w:lvl w:ilvl="6">
      <w:numFmt w:val="bullet"/>
      <w:lvlText w:val="•"/>
      <w:lvlJc w:val="left"/>
      <w:pPr>
        <w:ind w:left="1340" w:hanging="723"/>
      </w:pPr>
      <w:rPr>
        <w:rFonts w:hint="default"/>
      </w:rPr>
    </w:lvl>
    <w:lvl w:ilvl="7">
      <w:numFmt w:val="bullet"/>
      <w:lvlText w:val="•"/>
      <w:lvlJc w:val="left"/>
      <w:pPr>
        <w:ind w:left="1700" w:hanging="723"/>
      </w:pPr>
      <w:rPr>
        <w:rFonts w:hint="default"/>
      </w:rPr>
    </w:lvl>
    <w:lvl w:ilvl="8">
      <w:numFmt w:val="bullet"/>
      <w:lvlText w:val="•"/>
      <w:lvlJc w:val="left"/>
      <w:pPr>
        <w:ind w:left="4893" w:hanging="723"/>
      </w:pPr>
      <w:rPr>
        <w:rFonts w:hint="default"/>
      </w:rPr>
    </w:lvl>
  </w:abstractNum>
  <w:abstractNum w:abstractNumId="1" w15:restartNumberingAfterBreak="0">
    <w:nsid w:val="08775D7D"/>
    <w:multiLevelType w:val="multilevel"/>
    <w:tmpl w:val="D7AC69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rPr>
        <w:b/>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984408E"/>
    <w:multiLevelType w:val="multilevel"/>
    <w:tmpl w:val="B9D00278"/>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0F4C13B8"/>
    <w:multiLevelType w:val="hybridMultilevel"/>
    <w:tmpl w:val="A448F1DA"/>
    <w:lvl w:ilvl="0" w:tplc="CA9A0036">
      <w:start w:val="1"/>
      <w:numFmt w:val="decimal"/>
      <w:lvlText w:val="%1"/>
      <w:lvlJc w:val="left"/>
      <w:pPr>
        <w:ind w:left="880" w:hanging="721"/>
      </w:pPr>
      <w:rPr>
        <w:rFonts w:ascii="Century Gothic" w:eastAsia="Century Gothic" w:hAnsi="Century Gothic" w:cs="Century Gothic" w:hint="default"/>
        <w:b/>
        <w:bCs/>
        <w:color w:val="20798E"/>
        <w:w w:val="99"/>
        <w:sz w:val="28"/>
        <w:szCs w:val="28"/>
      </w:rPr>
    </w:lvl>
    <w:lvl w:ilvl="1" w:tplc="C48470A0">
      <w:numFmt w:val="bullet"/>
      <w:lvlText w:val="o"/>
      <w:lvlJc w:val="left"/>
      <w:pPr>
        <w:ind w:left="879" w:hanging="360"/>
      </w:pPr>
      <w:rPr>
        <w:rFonts w:ascii="Courier New" w:eastAsia="Courier New" w:hAnsi="Courier New" w:cs="Courier New" w:hint="default"/>
        <w:w w:val="100"/>
        <w:sz w:val="24"/>
        <w:szCs w:val="24"/>
      </w:rPr>
    </w:lvl>
    <w:lvl w:ilvl="2" w:tplc="C48470A0">
      <w:numFmt w:val="bullet"/>
      <w:lvlText w:val="o"/>
      <w:lvlJc w:val="left"/>
      <w:pPr>
        <w:ind w:left="1600" w:hanging="361"/>
      </w:pPr>
      <w:rPr>
        <w:rFonts w:ascii="Courier New" w:eastAsia="Courier New" w:hAnsi="Courier New" w:cs="Courier New" w:hint="default"/>
        <w:w w:val="100"/>
        <w:sz w:val="24"/>
        <w:szCs w:val="24"/>
      </w:rPr>
    </w:lvl>
    <w:lvl w:ilvl="3" w:tplc="17927B72">
      <w:numFmt w:val="bullet"/>
      <w:lvlText w:val=""/>
      <w:lvlJc w:val="left"/>
      <w:pPr>
        <w:ind w:left="2320" w:hanging="361"/>
      </w:pPr>
      <w:rPr>
        <w:rFonts w:ascii="Wingdings" w:eastAsia="Wingdings" w:hAnsi="Wingdings" w:cs="Wingdings" w:hint="default"/>
        <w:w w:val="100"/>
        <w:sz w:val="24"/>
        <w:szCs w:val="24"/>
      </w:rPr>
    </w:lvl>
    <w:lvl w:ilvl="4" w:tplc="605E5EF8">
      <w:numFmt w:val="bullet"/>
      <w:lvlText w:val="•"/>
      <w:lvlJc w:val="left"/>
      <w:pPr>
        <w:ind w:left="4390" w:hanging="361"/>
      </w:pPr>
      <w:rPr>
        <w:rFonts w:hint="default"/>
      </w:rPr>
    </w:lvl>
    <w:lvl w:ilvl="5" w:tplc="E99C85CA">
      <w:numFmt w:val="bullet"/>
      <w:lvlText w:val="•"/>
      <w:lvlJc w:val="left"/>
      <w:pPr>
        <w:ind w:left="5425" w:hanging="361"/>
      </w:pPr>
      <w:rPr>
        <w:rFonts w:hint="default"/>
      </w:rPr>
    </w:lvl>
    <w:lvl w:ilvl="6" w:tplc="1BB0785A">
      <w:numFmt w:val="bullet"/>
      <w:lvlText w:val="•"/>
      <w:lvlJc w:val="left"/>
      <w:pPr>
        <w:ind w:left="6460" w:hanging="361"/>
      </w:pPr>
      <w:rPr>
        <w:rFonts w:hint="default"/>
      </w:rPr>
    </w:lvl>
    <w:lvl w:ilvl="7" w:tplc="9A6A46F0">
      <w:numFmt w:val="bullet"/>
      <w:lvlText w:val="•"/>
      <w:lvlJc w:val="left"/>
      <w:pPr>
        <w:ind w:left="7495" w:hanging="361"/>
      </w:pPr>
      <w:rPr>
        <w:rFonts w:hint="default"/>
      </w:rPr>
    </w:lvl>
    <w:lvl w:ilvl="8" w:tplc="B902129E">
      <w:numFmt w:val="bullet"/>
      <w:lvlText w:val="•"/>
      <w:lvlJc w:val="left"/>
      <w:pPr>
        <w:ind w:left="8530" w:hanging="361"/>
      </w:pPr>
      <w:rPr>
        <w:rFonts w:hint="default"/>
      </w:rPr>
    </w:lvl>
  </w:abstractNum>
  <w:abstractNum w:abstractNumId="4" w15:restartNumberingAfterBreak="0">
    <w:nsid w:val="16057444"/>
    <w:multiLevelType w:val="hybridMultilevel"/>
    <w:tmpl w:val="FDDCA3A4"/>
    <w:lvl w:ilvl="0" w:tplc="72603238">
      <w:start w:val="1"/>
      <w:numFmt w:val="decimal"/>
      <w:lvlText w:val="%1."/>
      <w:lvlJc w:val="left"/>
      <w:pPr>
        <w:ind w:left="720" w:hanging="360"/>
      </w:pPr>
      <w:rPr>
        <w:rFonts w:hint="default"/>
        <w:b w:val="0"/>
      </w:rPr>
    </w:lvl>
    <w:lvl w:ilvl="1" w:tplc="04090019" w:tentative="1">
      <w:start w:val="1"/>
      <w:numFmt w:val="lowerLetter"/>
      <w:pStyle w:val="HUDCO2"/>
      <w:lvlText w:val="%2."/>
      <w:lvlJc w:val="left"/>
      <w:pPr>
        <w:ind w:left="1440" w:hanging="360"/>
      </w:pPr>
    </w:lvl>
    <w:lvl w:ilvl="2" w:tplc="0409001B" w:tentative="1">
      <w:start w:val="1"/>
      <w:numFmt w:val="lowerRoman"/>
      <w:pStyle w:val="HUDCO3"/>
      <w:lvlText w:val="%3."/>
      <w:lvlJc w:val="right"/>
      <w:pPr>
        <w:ind w:left="2160" w:hanging="180"/>
      </w:pPr>
    </w:lvl>
    <w:lvl w:ilvl="3" w:tplc="0409000F" w:tentative="1">
      <w:start w:val="1"/>
      <w:numFmt w:val="decimal"/>
      <w:pStyle w:val="HUDCO4"/>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849C4"/>
    <w:multiLevelType w:val="multilevel"/>
    <w:tmpl w:val="CD4C98AE"/>
    <w:name w:val="PwCListBullets12"/>
    <w:numStyleLink w:val="PwCListBullets1"/>
  </w:abstractNum>
  <w:abstractNum w:abstractNumId="6" w15:restartNumberingAfterBreak="0">
    <w:nsid w:val="1E0849F5"/>
    <w:multiLevelType w:val="multilevel"/>
    <w:tmpl w:val="B9D00278"/>
    <w:name w:val="PwCListNumbers12"/>
    <w:numStyleLink w:val="PwCListNumbers1"/>
  </w:abstractNum>
  <w:abstractNum w:abstractNumId="7" w15:restartNumberingAfterBreak="0">
    <w:nsid w:val="22A1405C"/>
    <w:multiLevelType w:val="multilevel"/>
    <w:tmpl w:val="D62025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95C7AFF"/>
    <w:multiLevelType w:val="hybridMultilevel"/>
    <w:tmpl w:val="0A1C40B8"/>
    <w:lvl w:ilvl="0" w:tplc="40090001">
      <w:start w:val="1"/>
      <w:numFmt w:val="bullet"/>
      <w:lvlText w:val=""/>
      <w:lvlJc w:val="left"/>
      <w:pPr>
        <w:ind w:left="880" w:hanging="360"/>
      </w:pPr>
      <w:rPr>
        <w:rFonts w:ascii="Symbol" w:hAnsi="Symbol" w:hint="default"/>
      </w:rPr>
    </w:lvl>
    <w:lvl w:ilvl="1" w:tplc="40090003" w:tentative="1">
      <w:start w:val="1"/>
      <w:numFmt w:val="bullet"/>
      <w:lvlText w:val="o"/>
      <w:lvlJc w:val="left"/>
      <w:pPr>
        <w:ind w:left="1600" w:hanging="360"/>
      </w:pPr>
      <w:rPr>
        <w:rFonts w:ascii="Courier New" w:hAnsi="Courier New" w:cs="Courier New" w:hint="default"/>
      </w:rPr>
    </w:lvl>
    <w:lvl w:ilvl="2" w:tplc="40090005" w:tentative="1">
      <w:start w:val="1"/>
      <w:numFmt w:val="bullet"/>
      <w:lvlText w:val=""/>
      <w:lvlJc w:val="left"/>
      <w:pPr>
        <w:ind w:left="2320" w:hanging="360"/>
      </w:pPr>
      <w:rPr>
        <w:rFonts w:ascii="Wingdings" w:hAnsi="Wingdings" w:hint="default"/>
      </w:rPr>
    </w:lvl>
    <w:lvl w:ilvl="3" w:tplc="40090001" w:tentative="1">
      <w:start w:val="1"/>
      <w:numFmt w:val="bullet"/>
      <w:lvlText w:val=""/>
      <w:lvlJc w:val="left"/>
      <w:pPr>
        <w:ind w:left="3040" w:hanging="360"/>
      </w:pPr>
      <w:rPr>
        <w:rFonts w:ascii="Symbol" w:hAnsi="Symbol" w:hint="default"/>
      </w:rPr>
    </w:lvl>
    <w:lvl w:ilvl="4" w:tplc="40090003" w:tentative="1">
      <w:start w:val="1"/>
      <w:numFmt w:val="bullet"/>
      <w:lvlText w:val="o"/>
      <w:lvlJc w:val="left"/>
      <w:pPr>
        <w:ind w:left="3760" w:hanging="360"/>
      </w:pPr>
      <w:rPr>
        <w:rFonts w:ascii="Courier New" w:hAnsi="Courier New" w:cs="Courier New" w:hint="default"/>
      </w:rPr>
    </w:lvl>
    <w:lvl w:ilvl="5" w:tplc="40090005" w:tentative="1">
      <w:start w:val="1"/>
      <w:numFmt w:val="bullet"/>
      <w:lvlText w:val=""/>
      <w:lvlJc w:val="left"/>
      <w:pPr>
        <w:ind w:left="4480" w:hanging="360"/>
      </w:pPr>
      <w:rPr>
        <w:rFonts w:ascii="Wingdings" w:hAnsi="Wingdings" w:hint="default"/>
      </w:rPr>
    </w:lvl>
    <w:lvl w:ilvl="6" w:tplc="40090001" w:tentative="1">
      <w:start w:val="1"/>
      <w:numFmt w:val="bullet"/>
      <w:lvlText w:val=""/>
      <w:lvlJc w:val="left"/>
      <w:pPr>
        <w:ind w:left="5200" w:hanging="360"/>
      </w:pPr>
      <w:rPr>
        <w:rFonts w:ascii="Symbol" w:hAnsi="Symbol" w:hint="default"/>
      </w:rPr>
    </w:lvl>
    <w:lvl w:ilvl="7" w:tplc="40090003" w:tentative="1">
      <w:start w:val="1"/>
      <w:numFmt w:val="bullet"/>
      <w:lvlText w:val="o"/>
      <w:lvlJc w:val="left"/>
      <w:pPr>
        <w:ind w:left="5920" w:hanging="360"/>
      </w:pPr>
      <w:rPr>
        <w:rFonts w:ascii="Courier New" w:hAnsi="Courier New" w:cs="Courier New" w:hint="default"/>
      </w:rPr>
    </w:lvl>
    <w:lvl w:ilvl="8" w:tplc="40090005" w:tentative="1">
      <w:start w:val="1"/>
      <w:numFmt w:val="bullet"/>
      <w:lvlText w:val=""/>
      <w:lvlJc w:val="left"/>
      <w:pPr>
        <w:ind w:left="6640" w:hanging="360"/>
      </w:pPr>
      <w:rPr>
        <w:rFonts w:ascii="Wingdings" w:hAnsi="Wingdings" w:hint="default"/>
      </w:rPr>
    </w:lvl>
  </w:abstractNum>
  <w:abstractNum w:abstractNumId="9" w15:restartNumberingAfterBreak="0">
    <w:nsid w:val="3D005FB0"/>
    <w:multiLevelType w:val="hybridMultilevel"/>
    <w:tmpl w:val="E018AF46"/>
    <w:lvl w:ilvl="0" w:tplc="FFFFFFFF">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7460E"/>
    <w:multiLevelType w:val="hybridMultilevel"/>
    <w:tmpl w:val="9C10981A"/>
    <w:name w:val="PwCListNumbers13"/>
    <w:lvl w:ilvl="0" w:tplc="51E08EB6">
      <w:start w:val="1"/>
      <w:numFmt w:val="decimal"/>
      <w:lvlText w:val="%1."/>
      <w:lvlJc w:val="left"/>
      <w:pPr>
        <w:tabs>
          <w:tab w:val="num" w:pos="720"/>
        </w:tabs>
        <w:ind w:left="720" w:hanging="360"/>
      </w:pPr>
    </w:lvl>
    <w:lvl w:ilvl="1" w:tplc="4A82AE3A">
      <w:start w:val="1"/>
      <w:numFmt w:val="bullet"/>
      <w:lvlText w:val=""/>
      <w:lvlJc w:val="left"/>
      <w:pPr>
        <w:tabs>
          <w:tab w:val="num" w:pos="1440"/>
        </w:tabs>
        <w:ind w:left="1440" w:hanging="360"/>
      </w:pPr>
      <w:rPr>
        <w:rFonts w:ascii="Symbol" w:hAnsi="Symbol" w:hint="default"/>
      </w:rPr>
    </w:lvl>
    <w:lvl w:ilvl="2" w:tplc="70840536">
      <w:start w:val="1"/>
      <w:numFmt w:val="lowerRoman"/>
      <w:lvlText w:val="%3."/>
      <w:lvlJc w:val="right"/>
      <w:pPr>
        <w:tabs>
          <w:tab w:val="num" w:pos="2160"/>
        </w:tabs>
        <w:ind w:left="2160" w:hanging="180"/>
      </w:pPr>
    </w:lvl>
    <w:lvl w:ilvl="3" w:tplc="3A46EEE4" w:tentative="1">
      <w:start w:val="1"/>
      <w:numFmt w:val="decimal"/>
      <w:lvlText w:val="%4."/>
      <w:lvlJc w:val="left"/>
      <w:pPr>
        <w:tabs>
          <w:tab w:val="num" w:pos="2880"/>
        </w:tabs>
        <w:ind w:left="2880" w:hanging="360"/>
      </w:pPr>
    </w:lvl>
    <w:lvl w:ilvl="4" w:tplc="47D8BEF4" w:tentative="1">
      <w:start w:val="1"/>
      <w:numFmt w:val="lowerLetter"/>
      <w:lvlText w:val="%5."/>
      <w:lvlJc w:val="left"/>
      <w:pPr>
        <w:tabs>
          <w:tab w:val="num" w:pos="3600"/>
        </w:tabs>
        <w:ind w:left="3600" w:hanging="360"/>
      </w:pPr>
    </w:lvl>
    <w:lvl w:ilvl="5" w:tplc="38B0282A" w:tentative="1">
      <w:start w:val="1"/>
      <w:numFmt w:val="lowerRoman"/>
      <w:lvlText w:val="%6."/>
      <w:lvlJc w:val="right"/>
      <w:pPr>
        <w:tabs>
          <w:tab w:val="num" w:pos="4320"/>
        </w:tabs>
        <w:ind w:left="4320" w:hanging="180"/>
      </w:pPr>
    </w:lvl>
    <w:lvl w:ilvl="6" w:tplc="5DF88D40" w:tentative="1">
      <w:start w:val="1"/>
      <w:numFmt w:val="decimal"/>
      <w:lvlText w:val="%7."/>
      <w:lvlJc w:val="left"/>
      <w:pPr>
        <w:tabs>
          <w:tab w:val="num" w:pos="5040"/>
        </w:tabs>
        <w:ind w:left="5040" w:hanging="360"/>
      </w:pPr>
    </w:lvl>
    <w:lvl w:ilvl="7" w:tplc="762E4776" w:tentative="1">
      <w:start w:val="1"/>
      <w:numFmt w:val="lowerLetter"/>
      <w:lvlText w:val="%8."/>
      <w:lvlJc w:val="left"/>
      <w:pPr>
        <w:tabs>
          <w:tab w:val="num" w:pos="5760"/>
        </w:tabs>
        <w:ind w:left="5760" w:hanging="360"/>
      </w:pPr>
    </w:lvl>
    <w:lvl w:ilvl="8" w:tplc="C8A4BB8C" w:tentative="1">
      <w:start w:val="1"/>
      <w:numFmt w:val="lowerRoman"/>
      <w:lvlText w:val="%9."/>
      <w:lvlJc w:val="right"/>
      <w:pPr>
        <w:tabs>
          <w:tab w:val="num" w:pos="6480"/>
        </w:tabs>
        <w:ind w:left="6480" w:hanging="180"/>
      </w:pPr>
    </w:lvl>
  </w:abstractNum>
  <w:abstractNum w:abstractNumId="11" w15:restartNumberingAfterBreak="0">
    <w:nsid w:val="41C31B9F"/>
    <w:multiLevelType w:val="hybridMultilevel"/>
    <w:tmpl w:val="361AF9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83483C"/>
    <w:multiLevelType w:val="hybridMultilevel"/>
    <w:tmpl w:val="A96E4E8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7D21A31"/>
    <w:multiLevelType w:val="hybridMultilevel"/>
    <w:tmpl w:val="019E85E8"/>
    <w:lvl w:ilvl="0" w:tplc="40090001">
      <w:start w:val="1"/>
      <w:numFmt w:val="bullet"/>
      <w:lvlText w:val=""/>
      <w:lvlJc w:val="left"/>
      <w:pPr>
        <w:ind w:left="1335" w:hanging="360"/>
      </w:pPr>
      <w:rPr>
        <w:rFonts w:ascii="Symbol" w:hAnsi="Symbol" w:hint="default"/>
      </w:rPr>
    </w:lvl>
    <w:lvl w:ilvl="1" w:tplc="40090003" w:tentative="1">
      <w:start w:val="1"/>
      <w:numFmt w:val="bullet"/>
      <w:lvlText w:val="o"/>
      <w:lvlJc w:val="left"/>
      <w:pPr>
        <w:ind w:left="2055" w:hanging="360"/>
      </w:pPr>
      <w:rPr>
        <w:rFonts w:ascii="Courier New" w:hAnsi="Courier New" w:cs="Courier New" w:hint="default"/>
      </w:rPr>
    </w:lvl>
    <w:lvl w:ilvl="2" w:tplc="40090005" w:tentative="1">
      <w:start w:val="1"/>
      <w:numFmt w:val="bullet"/>
      <w:lvlText w:val=""/>
      <w:lvlJc w:val="left"/>
      <w:pPr>
        <w:ind w:left="2775" w:hanging="360"/>
      </w:pPr>
      <w:rPr>
        <w:rFonts w:ascii="Wingdings" w:hAnsi="Wingdings" w:hint="default"/>
      </w:rPr>
    </w:lvl>
    <w:lvl w:ilvl="3" w:tplc="40090001" w:tentative="1">
      <w:start w:val="1"/>
      <w:numFmt w:val="bullet"/>
      <w:lvlText w:val=""/>
      <w:lvlJc w:val="left"/>
      <w:pPr>
        <w:ind w:left="3495" w:hanging="360"/>
      </w:pPr>
      <w:rPr>
        <w:rFonts w:ascii="Symbol" w:hAnsi="Symbol" w:hint="default"/>
      </w:rPr>
    </w:lvl>
    <w:lvl w:ilvl="4" w:tplc="40090003" w:tentative="1">
      <w:start w:val="1"/>
      <w:numFmt w:val="bullet"/>
      <w:lvlText w:val="o"/>
      <w:lvlJc w:val="left"/>
      <w:pPr>
        <w:ind w:left="4215" w:hanging="360"/>
      </w:pPr>
      <w:rPr>
        <w:rFonts w:ascii="Courier New" w:hAnsi="Courier New" w:cs="Courier New" w:hint="default"/>
      </w:rPr>
    </w:lvl>
    <w:lvl w:ilvl="5" w:tplc="40090005" w:tentative="1">
      <w:start w:val="1"/>
      <w:numFmt w:val="bullet"/>
      <w:lvlText w:val=""/>
      <w:lvlJc w:val="left"/>
      <w:pPr>
        <w:ind w:left="4935" w:hanging="360"/>
      </w:pPr>
      <w:rPr>
        <w:rFonts w:ascii="Wingdings" w:hAnsi="Wingdings" w:hint="default"/>
      </w:rPr>
    </w:lvl>
    <w:lvl w:ilvl="6" w:tplc="40090001" w:tentative="1">
      <w:start w:val="1"/>
      <w:numFmt w:val="bullet"/>
      <w:lvlText w:val=""/>
      <w:lvlJc w:val="left"/>
      <w:pPr>
        <w:ind w:left="5655" w:hanging="360"/>
      </w:pPr>
      <w:rPr>
        <w:rFonts w:ascii="Symbol" w:hAnsi="Symbol" w:hint="default"/>
      </w:rPr>
    </w:lvl>
    <w:lvl w:ilvl="7" w:tplc="40090003" w:tentative="1">
      <w:start w:val="1"/>
      <w:numFmt w:val="bullet"/>
      <w:lvlText w:val="o"/>
      <w:lvlJc w:val="left"/>
      <w:pPr>
        <w:ind w:left="6375" w:hanging="360"/>
      </w:pPr>
      <w:rPr>
        <w:rFonts w:ascii="Courier New" w:hAnsi="Courier New" w:cs="Courier New" w:hint="default"/>
      </w:rPr>
    </w:lvl>
    <w:lvl w:ilvl="8" w:tplc="40090005" w:tentative="1">
      <w:start w:val="1"/>
      <w:numFmt w:val="bullet"/>
      <w:lvlText w:val=""/>
      <w:lvlJc w:val="left"/>
      <w:pPr>
        <w:ind w:left="7095" w:hanging="360"/>
      </w:pPr>
      <w:rPr>
        <w:rFonts w:ascii="Wingdings" w:hAnsi="Wingdings" w:hint="default"/>
      </w:rPr>
    </w:lvl>
  </w:abstractNum>
  <w:abstractNum w:abstractNumId="14" w15:restartNumberingAfterBreak="0">
    <w:nsid w:val="4B391ABB"/>
    <w:multiLevelType w:val="hybridMultilevel"/>
    <w:tmpl w:val="6A56DE4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3441C67"/>
    <w:multiLevelType w:val="multilevel"/>
    <w:tmpl w:val="E716FBF6"/>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15:restartNumberingAfterBreak="0">
    <w:nsid w:val="54702751"/>
    <w:multiLevelType w:val="hybridMultilevel"/>
    <w:tmpl w:val="C6E86390"/>
    <w:lvl w:ilvl="0" w:tplc="6CBE0E16">
      <w:start w:val="1"/>
      <w:numFmt w:val="decimal"/>
      <w:lvlText w:val="%1."/>
      <w:lvlJc w:val="left"/>
      <w:pPr>
        <w:ind w:left="1240" w:hanging="360"/>
      </w:pPr>
      <w:rPr>
        <w:rFonts w:hint="default"/>
        <w:b w:val="0"/>
      </w:rPr>
    </w:lvl>
    <w:lvl w:ilvl="1" w:tplc="40090019" w:tentative="1">
      <w:start w:val="1"/>
      <w:numFmt w:val="lowerLetter"/>
      <w:lvlText w:val="%2."/>
      <w:lvlJc w:val="left"/>
      <w:pPr>
        <w:ind w:left="1960" w:hanging="360"/>
      </w:pPr>
    </w:lvl>
    <w:lvl w:ilvl="2" w:tplc="4009001B" w:tentative="1">
      <w:start w:val="1"/>
      <w:numFmt w:val="lowerRoman"/>
      <w:lvlText w:val="%3."/>
      <w:lvlJc w:val="right"/>
      <w:pPr>
        <w:ind w:left="2680" w:hanging="180"/>
      </w:pPr>
    </w:lvl>
    <w:lvl w:ilvl="3" w:tplc="4009000F" w:tentative="1">
      <w:start w:val="1"/>
      <w:numFmt w:val="decimal"/>
      <w:lvlText w:val="%4."/>
      <w:lvlJc w:val="left"/>
      <w:pPr>
        <w:ind w:left="3400" w:hanging="360"/>
      </w:pPr>
    </w:lvl>
    <w:lvl w:ilvl="4" w:tplc="40090019" w:tentative="1">
      <w:start w:val="1"/>
      <w:numFmt w:val="lowerLetter"/>
      <w:lvlText w:val="%5."/>
      <w:lvlJc w:val="left"/>
      <w:pPr>
        <w:ind w:left="4120" w:hanging="360"/>
      </w:pPr>
    </w:lvl>
    <w:lvl w:ilvl="5" w:tplc="4009001B" w:tentative="1">
      <w:start w:val="1"/>
      <w:numFmt w:val="lowerRoman"/>
      <w:lvlText w:val="%6."/>
      <w:lvlJc w:val="right"/>
      <w:pPr>
        <w:ind w:left="4840" w:hanging="180"/>
      </w:pPr>
    </w:lvl>
    <w:lvl w:ilvl="6" w:tplc="4009000F" w:tentative="1">
      <w:start w:val="1"/>
      <w:numFmt w:val="decimal"/>
      <w:lvlText w:val="%7."/>
      <w:lvlJc w:val="left"/>
      <w:pPr>
        <w:ind w:left="5560" w:hanging="360"/>
      </w:pPr>
    </w:lvl>
    <w:lvl w:ilvl="7" w:tplc="40090019" w:tentative="1">
      <w:start w:val="1"/>
      <w:numFmt w:val="lowerLetter"/>
      <w:lvlText w:val="%8."/>
      <w:lvlJc w:val="left"/>
      <w:pPr>
        <w:ind w:left="6280" w:hanging="360"/>
      </w:pPr>
    </w:lvl>
    <w:lvl w:ilvl="8" w:tplc="4009001B" w:tentative="1">
      <w:start w:val="1"/>
      <w:numFmt w:val="lowerRoman"/>
      <w:lvlText w:val="%9."/>
      <w:lvlJc w:val="right"/>
      <w:pPr>
        <w:ind w:left="7000" w:hanging="180"/>
      </w:pPr>
    </w:lvl>
  </w:abstractNum>
  <w:abstractNum w:abstractNumId="17" w15:restartNumberingAfterBreak="0">
    <w:nsid w:val="5B49468A"/>
    <w:multiLevelType w:val="hybridMultilevel"/>
    <w:tmpl w:val="A93294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BB1630C"/>
    <w:multiLevelType w:val="hybridMultilevel"/>
    <w:tmpl w:val="4356CFD2"/>
    <w:lvl w:ilvl="0" w:tplc="303A9682">
      <w:start w:val="1"/>
      <w:numFmt w:val="decimal"/>
      <w:lvlText w:val="%1."/>
      <w:lvlJc w:val="left"/>
      <w:pPr>
        <w:ind w:left="220" w:hanging="363"/>
      </w:pPr>
      <w:rPr>
        <w:rFonts w:ascii="Century Gothic" w:eastAsia="Century Gothic" w:hAnsi="Century Gothic" w:cs="Century Gothic" w:hint="default"/>
        <w:spacing w:val="-2"/>
        <w:w w:val="100"/>
        <w:sz w:val="24"/>
        <w:szCs w:val="24"/>
      </w:rPr>
    </w:lvl>
    <w:lvl w:ilvl="1" w:tplc="62ACDE9A">
      <w:numFmt w:val="bullet"/>
      <w:lvlText w:val=""/>
      <w:lvlJc w:val="left"/>
      <w:pPr>
        <w:ind w:left="940" w:hanging="361"/>
      </w:pPr>
      <w:rPr>
        <w:rFonts w:ascii="Symbol" w:eastAsia="Symbol" w:hAnsi="Symbol" w:cs="Symbol" w:hint="default"/>
        <w:w w:val="100"/>
        <w:sz w:val="24"/>
        <w:szCs w:val="24"/>
      </w:rPr>
    </w:lvl>
    <w:lvl w:ilvl="2" w:tplc="3CE20936">
      <w:numFmt w:val="bullet"/>
      <w:lvlText w:val="•"/>
      <w:lvlJc w:val="left"/>
      <w:pPr>
        <w:ind w:left="2020" w:hanging="361"/>
      </w:pPr>
      <w:rPr>
        <w:rFonts w:hint="default"/>
      </w:rPr>
    </w:lvl>
    <w:lvl w:ilvl="3" w:tplc="BB1E1398">
      <w:numFmt w:val="bullet"/>
      <w:lvlText w:val="•"/>
      <w:lvlJc w:val="left"/>
      <w:pPr>
        <w:ind w:left="3100" w:hanging="361"/>
      </w:pPr>
      <w:rPr>
        <w:rFonts w:hint="default"/>
      </w:rPr>
    </w:lvl>
    <w:lvl w:ilvl="4" w:tplc="EC6C9946">
      <w:numFmt w:val="bullet"/>
      <w:lvlText w:val="•"/>
      <w:lvlJc w:val="left"/>
      <w:pPr>
        <w:ind w:left="4180" w:hanging="361"/>
      </w:pPr>
      <w:rPr>
        <w:rFonts w:hint="default"/>
      </w:rPr>
    </w:lvl>
    <w:lvl w:ilvl="5" w:tplc="9012AD86">
      <w:numFmt w:val="bullet"/>
      <w:lvlText w:val="•"/>
      <w:lvlJc w:val="left"/>
      <w:pPr>
        <w:ind w:left="5260" w:hanging="361"/>
      </w:pPr>
      <w:rPr>
        <w:rFonts w:hint="default"/>
      </w:rPr>
    </w:lvl>
    <w:lvl w:ilvl="6" w:tplc="9A402F1E">
      <w:numFmt w:val="bullet"/>
      <w:lvlText w:val="•"/>
      <w:lvlJc w:val="left"/>
      <w:pPr>
        <w:ind w:left="6340" w:hanging="361"/>
      </w:pPr>
      <w:rPr>
        <w:rFonts w:hint="default"/>
      </w:rPr>
    </w:lvl>
    <w:lvl w:ilvl="7" w:tplc="E346B37C">
      <w:numFmt w:val="bullet"/>
      <w:lvlText w:val="•"/>
      <w:lvlJc w:val="left"/>
      <w:pPr>
        <w:ind w:left="7420" w:hanging="361"/>
      </w:pPr>
      <w:rPr>
        <w:rFonts w:hint="default"/>
      </w:rPr>
    </w:lvl>
    <w:lvl w:ilvl="8" w:tplc="252EBF6A">
      <w:numFmt w:val="bullet"/>
      <w:lvlText w:val="•"/>
      <w:lvlJc w:val="left"/>
      <w:pPr>
        <w:ind w:left="8500" w:hanging="361"/>
      </w:pPr>
      <w:rPr>
        <w:rFonts w:hint="default"/>
      </w:rPr>
    </w:lvl>
  </w:abstractNum>
  <w:abstractNum w:abstractNumId="19" w15:restartNumberingAfterBreak="0">
    <w:nsid w:val="5F934A89"/>
    <w:multiLevelType w:val="hybridMultilevel"/>
    <w:tmpl w:val="5EBCDADE"/>
    <w:lvl w:ilvl="0" w:tplc="40090001">
      <w:start w:val="1"/>
      <w:numFmt w:val="bullet"/>
      <w:lvlText w:val=""/>
      <w:lvlJc w:val="left"/>
      <w:pPr>
        <w:ind w:left="1239" w:hanging="360"/>
      </w:pPr>
      <w:rPr>
        <w:rFonts w:ascii="Symbol" w:hAnsi="Symbol" w:hint="default"/>
      </w:rPr>
    </w:lvl>
    <w:lvl w:ilvl="1" w:tplc="40090003" w:tentative="1">
      <w:start w:val="1"/>
      <w:numFmt w:val="bullet"/>
      <w:lvlText w:val="o"/>
      <w:lvlJc w:val="left"/>
      <w:pPr>
        <w:ind w:left="1959" w:hanging="360"/>
      </w:pPr>
      <w:rPr>
        <w:rFonts w:ascii="Courier New" w:hAnsi="Courier New" w:cs="Courier New" w:hint="default"/>
      </w:rPr>
    </w:lvl>
    <w:lvl w:ilvl="2" w:tplc="40090005" w:tentative="1">
      <w:start w:val="1"/>
      <w:numFmt w:val="bullet"/>
      <w:lvlText w:val=""/>
      <w:lvlJc w:val="left"/>
      <w:pPr>
        <w:ind w:left="2679" w:hanging="360"/>
      </w:pPr>
      <w:rPr>
        <w:rFonts w:ascii="Wingdings" w:hAnsi="Wingdings" w:hint="default"/>
      </w:rPr>
    </w:lvl>
    <w:lvl w:ilvl="3" w:tplc="40090001" w:tentative="1">
      <w:start w:val="1"/>
      <w:numFmt w:val="bullet"/>
      <w:lvlText w:val=""/>
      <w:lvlJc w:val="left"/>
      <w:pPr>
        <w:ind w:left="3399" w:hanging="360"/>
      </w:pPr>
      <w:rPr>
        <w:rFonts w:ascii="Symbol" w:hAnsi="Symbol" w:hint="default"/>
      </w:rPr>
    </w:lvl>
    <w:lvl w:ilvl="4" w:tplc="40090003" w:tentative="1">
      <w:start w:val="1"/>
      <w:numFmt w:val="bullet"/>
      <w:lvlText w:val="o"/>
      <w:lvlJc w:val="left"/>
      <w:pPr>
        <w:ind w:left="4119" w:hanging="360"/>
      </w:pPr>
      <w:rPr>
        <w:rFonts w:ascii="Courier New" w:hAnsi="Courier New" w:cs="Courier New" w:hint="default"/>
      </w:rPr>
    </w:lvl>
    <w:lvl w:ilvl="5" w:tplc="40090005" w:tentative="1">
      <w:start w:val="1"/>
      <w:numFmt w:val="bullet"/>
      <w:lvlText w:val=""/>
      <w:lvlJc w:val="left"/>
      <w:pPr>
        <w:ind w:left="4839" w:hanging="360"/>
      </w:pPr>
      <w:rPr>
        <w:rFonts w:ascii="Wingdings" w:hAnsi="Wingdings" w:hint="default"/>
      </w:rPr>
    </w:lvl>
    <w:lvl w:ilvl="6" w:tplc="40090001" w:tentative="1">
      <w:start w:val="1"/>
      <w:numFmt w:val="bullet"/>
      <w:lvlText w:val=""/>
      <w:lvlJc w:val="left"/>
      <w:pPr>
        <w:ind w:left="5559" w:hanging="360"/>
      </w:pPr>
      <w:rPr>
        <w:rFonts w:ascii="Symbol" w:hAnsi="Symbol" w:hint="default"/>
      </w:rPr>
    </w:lvl>
    <w:lvl w:ilvl="7" w:tplc="40090003" w:tentative="1">
      <w:start w:val="1"/>
      <w:numFmt w:val="bullet"/>
      <w:lvlText w:val="o"/>
      <w:lvlJc w:val="left"/>
      <w:pPr>
        <w:ind w:left="6279" w:hanging="360"/>
      </w:pPr>
      <w:rPr>
        <w:rFonts w:ascii="Courier New" w:hAnsi="Courier New" w:cs="Courier New" w:hint="default"/>
      </w:rPr>
    </w:lvl>
    <w:lvl w:ilvl="8" w:tplc="40090005" w:tentative="1">
      <w:start w:val="1"/>
      <w:numFmt w:val="bullet"/>
      <w:lvlText w:val=""/>
      <w:lvlJc w:val="left"/>
      <w:pPr>
        <w:ind w:left="6999" w:hanging="360"/>
      </w:pPr>
      <w:rPr>
        <w:rFonts w:ascii="Wingdings" w:hAnsi="Wingdings" w:hint="default"/>
      </w:rPr>
    </w:lvl>
  </w:abstractNum>
  <w:abstractNum w:abstractNumId="20" w15:restartNumberingAfterBreak="0">
    <w:nsid w:val="60A27DC2"/>
    <w:multiLevelType w:val="hybridMultilevel"/>
    <w:tmpl w:val="C4267BFE"/>
    <w:lvl w:ilvl="0" w:tplc="34DA1EF0">
      <w:numFmt w:val="bullet"/>
      <w:lvlText w:val=""/>
      <w:lvlJc w:val="left"/>
      <w:pPr>
        <w:ind w:left="852" w:hanging="340"/>
      </w:pPr>
      <w:rPr>
        <w:rFonts w:ascii="Symbol" w:eastAsia="Symbol" w:hAnsi="Symbol" w:cs="Symbol" w:hint="default"/>
        <w:w w:val="103"/>
        <w:sz w:val="20"/>
        <w:szCs w:val="20"/>
      </w:rPr>
    </w:lvl>
    <w:lvl w:ilvl="1" w:tplc="3A5E7DF8">
      <w:numFmt w:val="bullet"/>
      <w:lvlText w:val=""/>
      <w:lvlJc w:val="left"/>
      <w:pPr>
        <w:ind w:left="1529" w:hanging="339"/>
      </w:pPr>
      <w:rPr>
        <w:rFonts w:ascii="Symbol" w:eastAsia="Symbol" w:hAnsi="Symbol" w:cs="Symbol" w:hint="default"/>
        <w:w w:val="103"/>
        <w:sz w:val="20"/>
        <w:szCs w:val="20"/>
      </w:rPr>
    </w:lvl>
    <w:lvl w:ilvl="2" w:tplc="0A14DFFA">
      <w:numFmt w:val="bullet"/>
      <w:lvlText w:val="•"/>
      <w:lvlJc w:val="left"/>
      <w:pPr>
        <w:ind w:left="2362" w:hanging="339"/>
      </w:pPr>
      <w:rPr>
        <w:rFonts w:hint="default"/>
      </w:rPr>
    </w:lvl>
    <w:lvl w:ilvl="3" w:tplc="0860C05A">
      <w:numFmt w:val="bullet"/>
      <w:lvlText w:val="•"/>
      <w:lvlJc w:val="left"/>
      <w:pPr>
        <w:ind w:left="3204" w:hanging="339"/>
      </w:pPr>
      <w:rPr>
        <w:rFonts w:hint="default"/>
      </w:rPr>
    </w:lvl>
    <w:lvl w:ilvl="4" w:tplc="D9D66B28">
      <w:numFmt w:val="bullet"/>
      <w:lvlText w:val="•"/>
      <w:lvlJc w:val="left"/>
      <w:pPr>
        <w:ind w:left="4046" w:hanging="339"/>
      </w:pPr>
      <w:rPr>
        <w:rFonts w:hint="default"/>
      </w:rPr>
    </w:lvl>
    <w:lvl w:ilvl="5" w:tplc="7932DF10">
      <w:numFmt w:val="bullet"/>
      <w:lvlText w:val="•"/>
      <w:lvlJc w:val="left"/>
      <w:pPr>
        <w:ind w:left="4888" w:hanging="339"/>
      </w:pPr>
      <w:rPr>
        <w:rFonts w:hint="default"/>
      </w:rPr>
    </w:lvl>
    <w:lvl w:ilvl="6" w:tplc="225EBF54">
      <w:numFmt w:val="bullet"/>
      <w:lvlText w:val="•"/>
      <w:lvlJc w:val="left"/>
      <w:pPr>
        <w:ind w:left="5731" w:hanging="339"/>
      </w:pPr>
      <w:rPr>
        <w:rFonts w:hint="default"/>
      </w:rPr>
    </w:lvl>
    <w:lvl w:ilvl="7" w:tplc="9EFCB8D4">
      <w:numFmt w:val="bullet"/>
      <w:lvlText w:val="•"/>
      <w:lvlJc w:val="left"/>
      <w:pPr>
        <w:ind w:left="6573" w:hanging="339"/>
      </w:pPr>
      <w:rPr>
        <w:rFonts w:hint="default"/>
      </w:rPr>
    </w:lvl>
    <w:lvl w:ilvl="8" w:tplc="531CC894">
      <w:numFmt w:val="bullet"/>
      <w:lvlText w:val="•"/>
      <w:lvlJc w:val="left"/>
      <w:pPr>
        <w:ind w:left="7415" w:hanging="339"/>
      </w:pPr>
      <w:rPr>
        <w:rFonts w:hint="default"/>
      </w:rPr>
    </w:lvl>
  </w:abstractNum>
  <w:abstractNum w:abstractNumId="21" w15:restartNumberingAfterBreak="0">
    <w:nsid w:val="64E74C08"/>
    <w:multiLevelType w:val="hybridMultilevel"/>
    <w:tmpl w:val="2D42A3C2"/>
    <w:lvl w:ilvl="0" w:tplc="CA9A0036">
      <w:start w:val="1"/>
      <w:numFmt w:val="decimal"/>
      <w:lvlText w:val="%1"/>
      <w:lvlJc w:val="left"/>
      <w:pPr>
        <w:ind w:left="880" w:hanging="721"/>
      </w:pPr>
      <w:rPr>
        <w:rFonts w:ascii="Century Gothic" w:eastAsia="Century Gothic" w:hAnsi="Century Gothic" w:cs="Century Gothic" w:hint="default"/>
        <w:b/>
        <w:bCs/>
        <w:color w:val="20798E"/>
        <w:w w:val="99"/>
        <w:sz w:val="28"/>
        <w:szCs w:val="28"/>
      </w:rPr>
    </w:lvl>
    <w:lvl w:ilvl="1" w:tplc="709CB1CE">
      <w:numFmt w:val="bullet"/>
      <w:lvlText w:val=""/>
      <w:lvlJc w:val="left"/>
      <w:pPr>
        <w:ind w:left="880" w:hanging="361"/>
      </w:pPr>
      <w:rPr>
        <w:rFonts w:hint="default"/>
        <w:w w:val="100"/>
      </w:rPr>
    </w:lvl>
    <w:lvl w:ilvl="2" w:tplc="C48470A0">
      <w:numFmt w:val="bullet"/>
      <w:lvlText w:val="o"/>
      <w:lvlJc w:val="left"/>
      <w:pPr>
        <w:ind w:left="1600" w:hanging="361"/>
      </w:pPr>
      <w:rPr>
        <w:rFonts w:ascii="Courier New" w:eastAsia="Courier New" w:hAnsi="Courier New" w:cs="Courier New" w:hint="default"/>
        <w:w w:val="100"/>
        <w:sz w:val="24"/>
        <w:szCs w:val="24"/>
      </w:rPr>
    </w:lvl>
    <w:lvl w:ilvl="3" w:tplc="04090001">
      <w:start w:val="1"/>
      <w:numFmt w:val="bullet"/>
      <w:lvlText w:val=""/>
      <w:lvlJc w:val="left"/>
      <w:pPr>
        <w:ind w:left="2320" w:hanging="361"/>
      </w:pPr>
      <w:rPr>
        <w:rFonts w:ascii="Symbol" w:hAnsi="Symbol" w:hint="default"/>
        <w:w w:val="100"/>
        <w:sz w:val="24"/>
        <w:szCs w:val="24"/>
      </w:rPr>
    </w:lvl>
    <w:lvl w:ilvl="4" w:tplc="605E5EF8">
      <w:numFmt w:val="bullet"/>
      <w:lvlText w:val="•"/>
      <w:lvlJc w:val="left"/>
      <w:pPr>
        <w:ind w:left="4390" w:hanging="361"/>
      </w:pPr>
      <w:rPr>
        <w:rFonts w:hint="default"/>
      </w:rPr>
    </w:lvl>
    <w:lvl w:ilvl="5" w:tplc="E99C85CA">
      <w:numFmt w:val="bullet"/>
      <w:lvlText w:val="•"/>
      <w:lvlJc w:val="left"/>
      <w:pPr>
        <w:ind w:left="5425" w:hanging="361"/>
      </w:pPr>
      <w:rPr>
        <w:rFonts w:hint="default"/>
      </w:rPr>
    </w:lvl>
    <w:lvl w:ilvl="6" w:tplc="1BB0785A">
      <w:numFmt w:val="bullet"/>
      <w:lvlText w:val="•"/>
      <w:lvlJc w:val="left"/>
      <w:pPr>
        <w:ind w:left="6460" w:hanging="361"/>
      </w:pPr>
      <w:rPr>
        <w:rFonts w:hint="default"/>
      </w:rPr>
    </w:lvl>
    <w:lvl w:ilvl="7" w:tplc="9A6A46F0">
      <w:numFmt w:val="bullet"/>
      <w:lvlText w:val="•"/>
      <w:lvlJc w:val="left"/>
      <w:pPr>
        <w:ind w:left="7495" w:hanging="361"/>
      </w:pPr>
      <w:rPr>
        <w:rFonts w:hint="default"/>
      </w:rPr>
    </w:lvl>
    <w:lvl w:ilvl="8" w:tplc="B902129E">
      <w:numFmt w:val="bullet"/>
      <w:lvlText w:val="•"/>
      <w:lvlJc w:val="left"/>
      <w:pPr>
        <w:ind w:left="8530" w:hanging="361"/>
      </w:pPr>
      <w:rPr>
        <w:rFonts w:hint="default"/>
      </w:rPr>
    </w:lvl>
  </w:abstractNum>
  <w:abstractNum w:abstractNumId="22" w15:restartNumberingAfterBreak="0">
    <w:nsid w:val="707B65CF"/>
    <w:multiLevelType w:val="hybridMultilevel"/>
    <w:tmpl w:val="1E74CE64"/>
    <w:lvl w:ilvl="0" w:tplc="88662A24">
      <w:start w:val="1"/>
      <w:numFmt w:val="lowerLetter"/>
      <w:lvlText w:val="%1)"/>
      <w:lvlJc w:val="left"/>
      <w:pPr>
        <w:ind w:left="1340" w:hanging="360"/>
      </w:pPr>
      <w:rPr>
        <w:rFonts w:ascii="Verdana" w:eastAsia="Times New Roman" w:hAnsi="Verdana" w:cs="Verdana" w:hint="default"/>
        <w:b w:val="0"/>
        <w:bCs w:val="0"/>
        <w:i w:val="0"/>
        <w:iCs w:val="0"/>
        <w:spacing w:val="-1"/>
        <w:w w:val="100"/>
        <w:sz w:val="18"/>
        <w:szCs w:val="18"/>
      </w:rPr>
    </w:lvl>
    <w:lvl w:ilvl="1" w:tplc="07943016">
      <w:numFmt w:val="bullet"/>
      <w:lvlText w:val="•"/>
      <w:lvlJc w:val="left"/>
      <w:pPr>
        <w:ind w:left="2334" w:hanging="360"/>
      </w:pPr>
      <w:rPr>
        <w:rFonts w:hint="default"/>
      </w:rPr>
    </w:lvl>
    <w:lvl w:ilvl="2" w:tplc="4BC89CA8">
      <w:numFmt w:val="bullet"/>
      <w:lvlText w:val="•"/>
      <w:lvlJc w:val="left"/>
      <w:pPr>
        <w:ind w:left="3328" w:hanging="360"/>
      </w:pPr>
      <w:rPr>
        <w:rFonts w:hint="default"/>
      </w:rPr>
    </w:lvl>
    <w:lvl w:ilvl="3" w:tplc="52C27796">
      <w:numFmt w:val="bullet"/>
      <w:lvlText w:val="•"/>
      <w:lvlJc w:val="left"/>
      <w:pPr>
        <w:ind w:left="4322" w:hanging="360"/>
      </w:pPr>
      <w:rPr>
        <w:rFonts w:hint="default"/>
      </w:rPr>
    </w:lvl>
    <w:lvl w:ilvl="4" w:tplc="1B8E610E">
      <w:numFmt w:val="bullet"/>
      <w:lvlText w:val="•"/>
      <w:lvlJc w:val="left"/>
      <w:pPr>
        <w:ind w:left="5316" w:hanging="360"/>
      </w:pPr>
      <w:rPr>
        <w:rFonts w:hint="default"/>
      </w:rPr>
    </w:lvl>
    <w:lvl w:ilvl="5" w:tplc="B40813B8">
      <w:numFmt w:val="bullet"/>
      <w:lvlText w:val="•"/>
      <w:lvlJc w:val="left"/>
      <w:pPr>
        <w:ind w:left="6310" w:hanging="360"/>
      </w:pPr>
      <w:rPr>
        <w:rFonts w:hint="default"/>
      </w:rPr>
    </w:lvl>
    <w:lvl w:ilvl="6" w:tplc="D228F084">
      <w:numFmt w:val="bullet"/>
      <w:lvlText w:val="•"/>
      <w:lvlJc w:val="left"/>
      <w:pPr>
        <w:ind w:left="7304" w:hanging="360"/>
      </w:pPr>
      <w:rPr>
        <w:rFonts w:hint="default"/>
      </w:rPr>
    </w:lvl>
    <w:lvl w:ilvl="7" w:tplc="ADF89B20">
      <w:numFmt w:val="bullet"/>
      <w:lvlText w:val="•"/>
      <w:lvlJc w:val="left"/>
      <w:pPr>
        <w:ind w:left="8298" w:hanging="360"/>
      </w:pPr>
      <w:rPr>
        <w:rFonts w:hint="default"/>
      </w:rPr>
    </w:lvl>
    <w:lvl w:ilvl="8" w:tplc="ABEC0FAA">
      <w:numFmt w:val="bullet"/>
      <w:lvlText w:val="•"/>
      <w:lvlJc w:val="left"/>
      <w:pPr>
        <w:ind w:left="9292" w:hanging="360"/>
      </w:pPr>
      <w:rPr>
        <w:rFonts w:hint="default"/>
      </w:rPr>
    </w:lvl>
  </w:abstractNum>
  <w:abstractNum w:abstractNumId="23"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4" w15:restartNumberingAfterBreak="0">
    <w:nsid w:val="78D4326D"/>
    <w:multiLevelType w:val="hybridMultilevel"/>
    <w:tmpl w:val="60AADDEA"/>
    <w:lvl w:ilvl="0" w:tplc="E506A626">
      <w:start w:val="1"/>
      <w:numFmt w:val="lowerLetter"/>
      <w:lvlText w:val="%1)"/>
      <w:lvlJc w:val="left"/>
      <w:pPr>
        <w:ind w:left="1340" w:hanging="360"/>
      </w:pPr>
      <w:rPr>
        <w:rFonts w:ascii="Verdana" w:eastAsia="Times New Roman" w:hAnsi="Verdana" w:cs="Verdana" w:hint="default"/>
        <w:b w:val="0"/>
        <w:bCs w:val="0"/>
        <w:i w:val="0"/>
        <w:iCs w:val="0"/>
        <w:w w:val="99"/>
        <w:sz w:val="20"/>
        <w:szCs w:val="20"/>
      </w:rPr>
    </w:lvl>
    <w:lvl w:ilvl="1" w:tplc="710C3C6A">
      <w:numFmt w:val="bullet"/>
      <w:lvlText w:val="•"/>
      <w:lvlJc w:val="left"/>
      <w:pPr>
        <w:ind w:left="2334" w:hanging="360"/>
      </w:pPr>
      <w:rPr>
        <w:rFonts w:hint="default"/>
      </w:rPr>
    </w:lvl>
    <w:lvl w:ilvl="2" w:tplc="234A2690">
      <w:numFmt w:val="bullet"/>
      <w:lvlText w:val="•"/>
      <w:lvlJc w:val="left"/>
      <w:pPr>
        <w:ind w:left="3328" w:hanging="360"/>
      </w:pPr>
      <w:rPr>
        <w:rFonts w:hint="default"/>
      </w:rPr>
    </w:lvl>
    <w:lvl w:ilvl="3" w:tplc="DF567394">
      <w:numFmt w:val="bullet"/>
      <w:lvlText w:val="•"/>
      <w:lvlJc w:val="left"/>
      <w:pPr>
        <w:ind w:left="4322" w:hanging="360"/>
      </w:pPr>
      <w:rPr>
        <w:rFonts w:hint="default"/>
      </w:rPr>
    </w:lvl>
    <w:lvl w:ilvl="4" w:tplc="5634A2B4">
      <w:numFmt w:val="bullet"/>
      <w:lvlText w:val="•"/>
      <w:lvlJc w:val="left"/>
      <w:pPr>
        <w:ind w:left="5316" w:hanging="360"/>
      </w:pPr>
      <w:rPr>
        <w:rFonts w:hint="default"/>
      </w:rPr>
    </w:lvl>
    <w:lvl w:ilvl="5" w:tplc="6B34391A">
      <w:numFmt w:val="bullet"/>
      <w:lvlText w:val="•"/>
      <w:lvlJc w:val="left"/>
      <w:pPr>
        <w:ind w:left="6310" w:hanging="360"/>
      </w:pPr>
      <w:rPr>
        <w:rFonts w:hint="default"/>
      </w:rPr>
    </w:lvl>
    <w:lvl w:ilvl="6" w:tplc="EA3A6C2A">
      <w:numFmt w:val="bullet"/>
      <w:lvlText w:val="•"/>
      <w:lvlJc w:val="left"/>
      <w:pPr>
        <w:ind w:left="7304" w:hanging="360"/>
      </w:pPr>
      <w:rPr>
        <w:rFonts w:hint="default"/>
      </w:rPr>
    </w:lvl>
    <w:lvl w:ilvl="7" w:tplc="FC389E2E">
      <w:numFmt w:val="bullet"/>
      <w:lvlText w:val="•"/>
      <w:lvlJc w:val="left"/>
      <w:pPr>
        <w:ind w:left="8298" w:hanging="360"/>
      </w:pPr>
      <w:rPr>
        <w:rFonts w:hint="default"/>
      </w:rPr>
    </w:lvl>
    <w:lvl w:ilvl="8" w:tplc="F88E2A8E">
      <w:numFmt w:val="bullet"/>
      <w:lvlText w:val="•"/>
      <w:lvlJc w:val="left"/>
      <w:pPr>
        <w:ind w:left="9292" w:hanging="360"/>
      </w:pPr>
      <w:rPr>
        <w:rFonts w:hint="default"/>
      </w:rPr>
    </w:lvl>
  </w:abstractNum>
  <w:abstractNum w:abstractNumId="25" w15:restartNumberingAfterBreak="0">
    <w:nsid w:val="7CA762E5"/>
    <w:multiLevelType w:val="hybridMultilevel"/>
    <w:tmpl w:val="A1BAD8B2"/>
    <w:name w:val="PwCListBullets1"/>
    <w:lvl w:ilvl="0" w:tplc="2332B588">
      <w:start w:val="1"/>
      <w:numFmt w:val="lowerLetter"/>
      <w:lvlText w:val="%1."/>
      <w:lvlJc w:val="left"/>
      <w:pPr>
        <w:ind w:left="1080" w:hanging="720"/>
      </w:pPr>
      <w:rPr>
        <w:rFonts w:hint="default"/>
      </w:rPr>
    </w:lvl>
    <w:lvl w:ilvl="1" w:tplc="B6627BBA" w:tentative="1">
      <w:start w:val="1"/>
      <w:numFmt w:val="lowerLetter"/>
      <w:lvlText w:val="%2."/>
      <w:lvlJc w:val="left"/>
      <w:pPr>
        <w:ind w:left="1440" w:hanging="360"/>
      </w:pPr>
    </w:lvl>
    <w:lvl w:ilvl="2" w:tplc="061E2056" w:tentative="1">
      <w:start w:val="1"/>
      <w:numFmt w:val="lowerRoman"/>
      <w:lvlText w:val="%3."/>
      <w:lvlJc w:val="right"/>
      <w:pPr>
        <w:ind w:left="2160" w:hanging="180"/>
      </w:pPr>
    </w:lvl>
    <w:lvl w:ilvl="3" w:tplc="F844E13C" w:tentative="1">
      <w:start w:val="1"/>
      <w:numFmt w:val="decimal"/>
      <w:lvlText w:val="%4."/>
      <w:lvlJc w:val="left"/>
      <w:pPr>
        <w:ind w:left="2880" w:hanging="360"/>
      </w:pPr>
    </w:lvl>
    <w:lvl w:ilvl="4" w:tplc="5654456A" w:tentative="1">
      <w:start w:val="1"/>
      <w:numFmt w:val="lowerLetter"/>
      <w:lvlText w:val="%5."/>
      <w:lvlJc w:val="left"/>
      <w:pPr>
        <w:ind w:left="3600" w:hanging="360"/>
      </w:pPr>
    </w:lvl>
    <w:lvl w:ilvl="5" w:tplc="4B9C3638" w:tentative="1">
      <w:start w:val="1"/>
      <w:numFmt w:val="lowerRoman"/>
      <w:lvlText w:val="%6."/>
      <w:lvlJc w:val="right"/>
      <w:pPr>
        <w:ind w:left="4320" w:hanging="180"/>
      </w:pPr>
    </w:lvl>
    <w:lvl w:ilvl="6" w:tplc="74CAE02A" w:tentative="1">
      <w:start w:val="1"/>
      <w:numFmt w:val="decimal"/>
      <w:lvlText w:val="%7."/>
      <w:lvlJc w:val="left"/>
      <w:pPr>
        <w:ind w:left="5040" w:hanging="360"/>
      </w:pPr>
    </w:lvl>
    <w:lvl w:ilvl="7" w:tplc="3D08CE40" w:tentative="1">
      <w:start w:val="1"/>
      <w:numFmt w:val="lowerLetter"/>
      <w:lvlText w:val="%8."/>
      <w:lvlJc w:val="left"/>
      <w:pPr>
        <w:ind w:left="5760" w:hanging="360"/>
      </w:pPr>
    </w:lvl>
    <w:lvl w:ilvl="8" w:tplc="2DB61676" w:tentative="1">
      <w:start w:val="1"/>
      <w:numFmt w:val="lowerRoman"/>
      <w:lvlText w:val="%9."/>
      <w:lvlJc w:val="right"/>
      <w:pPr>
        <w:ind w:left="6480" w:hanging="180"/>
      </w:pPr>
    </w:lvl>
  </w:abstractNum>
  <w:abstractNum w:abstractNumId="26" w15:restartNumberingAfterBreak="0">
    <w:nsid w:val="7CFA4C88"/>
    <w:multiLevelType w:val="hybridMultilevel"/>
    <w:tmpl w:val="8E6E8E44"/>
    <w:lvl w:ilvl="0" w:tplc="52B2E732">
      <w:start w:val="1"/>
      <w:numFmt w:val="decimal"/>
      <w:lvlText w:val="%1"/>
      <w:lvlJc w:val="left"/>
      <w:pPr>
        <w:ind w:left="852" w:hanging="679"/>
      </w:pPr>
      <w:rPr>
        <w:rFonts w:ascii="Calibri" w:eastAsia="Calibri" w:hAnsi="Calibri" w:cs="Calibri" w:hint="default"/>
        <w:b/>
        <w:bCs/>
        <w:color w:val="21798F"/>
        <w:w w:val="101"/>
        <w:sz w:val="37"/>
        <w:szCs w:val="37"/>
      </w:rPr>
    </w:lvl>
    <w:lvl w:ilvl="1" w:tplc="2222D48E">
      <w:numFmt w:val="bullet"/>
      <w:lvlText w:val=""/>
      <w:lvlJc w:val="left"/>
      <w:pPr>
        <w:ind w:left="841" w:hanging="688"/>
      </w:pPr>
      <w:rPr>
        <w:rFonts w:ascii="Symbol" w:eastAsia="Symbol" w:hAnsi="Symbol" w:cs="Symbol" w:hint="default"/>
        <w:w w:val="103"/>
        <w:sz w:val="20"/>
        <w:szCs w:val="20"/>
      </w:rPr>
    </w:lvl>
    <w:lvl w:ilvl="2" w:tplc="DF8A5AEC">
      <w:numFmt w:val="bullet"/>
      <w:lvlText w:val="•"/>
      <w:lvlJc w:val="left"/>
      <w:pPr>
        <w:ind w:left="1775" w:hanging="688"/>
      </w:pPr>
      <w:rPr>
        <w:rFonts w:hint="default"/>
      </w:rPr>
    </w:lvl>
    <w:lvl w:ilvl="3" w:tplc="6C78CA2A">
      <w:numFmt w:val="bullet"/>
      <w:lvlText w:val="•"/>
      <w:lvlJc w:val="left"/>
      <w:pPr>
        <w:ind w:left="2691" w:hanging="688"/>
      </w:pPr>
      <w:rPr>
        <w:rFonts w:hint="default"/>
      </w:rPr>
    </w:lvl>
    <w:lvl w:ilvl="4" w:tplc="2EFC0856">
      <w:numFmt w:val="bullet"/>
      <w:lvlText w:val="•"/>
      <w:lvlJc w:val="left"/>
      <w:pPr>
        <w:ind w:left="3606" w:hanging="688"/>
      </w:pPr>
      <w:rPr>
        <w:rFonts w:hint="default"/>
      </w:rPr>
    </w:lvl>
    <w:lvl w:ilvl="5" w:tplc="133AFB2C">
      <w:numFmt w:val="bullet"/>
      <w:lvlText w:val="•"/>
      <w:lvlJc w:val="left"/>
      <w:pPr>
        <w:ind w:left="4522" w:hanging="688"/>
      </w:pPr>
      <w:rPr>
        <w:rFonts w:hint="default"/>
      </w:rPr>
    </w:lvl>
    <w:lvl w:ilvl="6" w:tplc="86F4E066">
      <w:numFmt w:val="bullet"/>
      <w:lvlText w:val="•"/>
      <w:lvlJc w:val="left"/>
      <w:pPr>
        <w:ind w:left="5437" w:hanging="688"/>
      </w:pPr>
      <w:rPr>
        <w:rFonts w:hint="default"/>
      </w:rPr>
    </w:lvl>
    <w:lvl w:ilvl="7" w:tplc="430A2B74">
      <w:numFmt w:val="bullet"/>
      <w:lvlText w:val="•"/>
      <w:lvlJc w:val="left"/>
      <w:pPr>
        <w:ind w:left="6353" w:hanging="688"/>
      </w:pPr>
      <w:rPr>
        <w:rFonts w:hint="default"/>
      </w:rPr>
    </w:lvl>
    <w:lvl w:ilvl="8" w:tplc="7FDCB9CA">
      <w:numFmt w:val="bullet"/>
      <w:lvlText w:val="•"/>
      <w:lvlJc w:val="left"/>
      <w:pPr>
        <w:ind w:left="7268" w:hanging="688"/>
      </w:pPr>
      <w:rPr>
        <w:rFonts w:hint="default"/>
      </w:rPr>
    </w:lvl>
  </w:abstractNum>
  <w:num w:numId="1" w16cid:durableId="1735397187">
    <w:abstractNumId w:val="23"/>
  </w:num>
  <w:num w:numId="2" w16cid:durableId="1347714679">
    <w:abstractNumId w:val="2"/>
  </w:num>
  <w:num w:numId="3" w16cid:durableId="9687848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03784870">
    <w:abstractNumId w:val="1"/>
  </w:num>
  <w:num w:numId="5" w16cid:durableId="328532257">
    <w:abstractNumId w:val="4"/>
  </w:num>
  <w:num w:numId="6" w16cid:durableId="1187871931">
    <w:abstractNumId w:val="11"/>
  </w:num>
  <w:num w:numId="7" w16cid:durableId="1825395234">
    <w:abstractNumId w:val="15"/>
  </w:num>
  <w:num w:numId="8" w16cid:durableId="1825272385">
    <w:abstractNumId w:val="9"/>
  </w:num>
  <w:num w:numId="9" w16cid:durableId="428895902">
    <w:abstractNumId w:val="12"/>
  </w:num>
  <w:num w:numId="10" w16cid:durableId="260602417">
    <w:abstractNumId w:val="13"/>
  </w:num>
  <w:num w:numId="11" w16cid:durableId="999699999">
    <w:abstractNumId w:val="22"/>
  </w:num>
  <w:num w:numId="12" w16cid:durableId="1110395230">
    <w:abstractNumId w:val="0"/>
  </w:num>
  <w:num w:numId="13" w16cid:durableId="86578698">
    <w:abstractNumId w:val="24"/>
  </w:num>
  <w:num w:numId="14" w16cid:durableId="725880206">
    <w:abstractNumId w:val="18"/>
  </w:num>
  <w:num w:numId="15" w16cid:durableId="174074065">
    <w:abstractNumId w:val="3"/>
  </w:num>
  <w:num w:numId="16" w16cid:durableId="1574661917">
    <w:abstractNumId w:val="21"/>
  </w:num>
  <w:num w:numId="17" w16cid:durableId="200020635">
    <w:abstractNumId w:val="26"/>
  </w:num>
  <w:num w:numId="18" w16cid:durableId="375352447">
    <w:abstractNumId w:val="20"/>
  </w:num>
  <w:num w:numId="19" w16cid:durableId="475033194">
    <w:abstractNumId w:val="16"/>
  </w:num>
  <w:num w:numId="20" w16cid:durableId="1385904916">
    <w:abstractNumId w:val="14"/>
  </w:num>
  <w:num w:numId="21" w16cid:durableId="1663007101">
    <w:abstractNumId w:val="17"/>
  </w:num>
  <w:num w:numId="22" w16cid:durableId="880675148">
    <w:abstractNumId w:val="8"/>
  </w:num>
  <w:num w:numId="23" w16cid:durableId="390233369">
    <w:abstractNumId w:val="19"/>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Dias">
    <w15:presenceInfo w15:providerId="AD" w15:userId="S-1-5-21-4052329763-1759606891-1787335027-63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IN"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70C"/>
    <w:rsid w:val="000003A2"/>
    <w:rsid w:val="00000481"/>
    <w:rsid w:val="000017C1"/>
    <w:rsid w:val="00002F9B"/>
    <w:rsid w:val="000109B3"/>
    <w:rsid w:val="00011673"/>
    <w:rsid w:val="000116E3"/>
    <w:rsid w:val="00012AB9"/>
    <w:rsid w:val="000136C3"/>
    <w:rsid w:val="000137BC"/>
    <w:rsid w:val="00013BAA"/>
    <w:rsid w:val="00013F29"/>
    <w:rsid w:val="00014F17"/>
    <w:rsid w:val="00016E8A"/>
    <w:rsid w:val="00020E5F"/>
    <w:rsid w:val="00021D6E"/>
    <w:rsid w:val="000238BC"/>
    <w:rsid w:val="00023A5F"/>
    <w:rsid w:val="00024CC9"/>
    <w:rsid w:val="000254AC"/>
    <w:rsid w:val="00026547"/>
    <w:rsid w:val="00026849"/>
    <w:rsid w:val="00030DAF"/>
    <w:rsid w:val="0003117D"/>
    <w:rsid w:val="000313EB"/>
    <w:rsid w:val="000318C3"/>
    <w:rsid w:val="0003561F"/>
    <w:rsid w:val="00036A2F"/>
    <w:rsid w:val="00037435"/>
    <w:rsid w:val="000412BA"/>
    <w:rsid w:val="00042DB7"/>
    <w:rsid w:val="00042DE2"/>
    <w:rsid w:val="00043446"/>
    <w:rsid w:val="0004404D"/>
    <w:rsid w:val="00045466"/>
    <w:rsid w:val="00050932"/>
    <w:rsid w:val="00050E46"/>
    <w:rsid w:val="00052547"/>
    <w:rsid w:val="0005270A"/>
    <w:rsid w:val="00052F5B"/>
    <w:rsid w:val="0005300A"/>
    <w:rsid w:val="00054C27"/>
    <w:rsid w:val="000600AA"/>
    <w:rsid w:val="00062434"/>
    <w:rsid w:val="0006272A"/>
    <w:rsid w:val="0006423F"/>
    <w:rsid w:val="00065DB5"/>
    <w:rsid w:val="000674D1"/>
    <w:rsid w:val="00072C6D"/>
    <w:rsid w:val="0007647E"/>
    <w:rsid w:val="0008204D"/>
    <w:rsid w:val="00082775"/>
    <w:rsid w:val="000854E9"/>
    <w:rsid w:val="00086E96"/>
    <w:rsid w:val="0008791A"/>
    <w:rsid w:val="0009448B"/>
    <w:rsid w:val="00095352"/>
    <w:rsid w:val="000955CA"/>
    <w:rsid w:val="000A15C5"/>
    <w:rsid w:val="000A2AD0"/>
    <w:rsid w:val="000A39A1"/>
    <w:rsid w:val="000A45A3"/>
    <w:rsid w:val="000A4A5F"/>
    <w:rsid w:val="000A51F5"/>
    <w:rsid w:val="000A5320"/>
    <w:rsid w:val="000A5AEE"/>
    <w:rsid w:val="000B1811"/>
    <w:rsid w:val="000B413C"/>
    <w:rsid w:val="000B542D"/>
    <w:rsid w:val="000B5448"/>
    <w:rsid w:val="000B6A8B"/>
    <w:rsid w:val="000C110D"/>
    <w:rsid w:val="000C119F"/>
    <w:rsid w:val="000C4601"/>
    <w:rsid w:val="000C4755"/>
    <w:rsid w:val="000C707E"/>
    <w:rsid w:val="000D0BA2"/>
    <w:rsid w:val="000D25F1"/>
    <w:rsid w:val="000D3D7B"/>
    <w:rsid w:val="000D5168"/>
    <w:rsid w:val="000D70FD"/>
    <w:rsid w:val="000E078B"/>
    <w:rsid w:val="000E07DB"/>
    <w:rsid w:val="000E2368"/>
    <w:rsid w:val="000E275D"/>
    <w:rsid w:val="000E4C13"/>
    <w:rsid w:val="000E53DF"/>
    <w:rsid w:val="000E7D25"/>
    <w:rsid w:val="000F374E"/>
    <w:rsid w:val="000F3F85"/>
    <w:rsid w:val="000F4F44"/>
    <w:rsid w:val="000F5C28"/>
    <w:rsid w:val="000F7503"/>
    <w:rsid w:val="001006AE"/>
    <w:rsid w:val="001045C8"/>
    <w:rsid w:val="001123D2"/>
    <w:rsid w:val="0011387A"/>
    <w:rsid w:val="00114603"/>
    <w:rsid w:val="00122C89"/>
    <w:rsid w:val="00122D67"/>
    <w:rsid w:val="00123B5D"/>
    <w:rsid w:val="00125B37"/>
    <w:rsid w:val="00126937"/>
    <w:rsid w:val="00130230"/>
    <w:rsid w:val="0013128A"/>
    <w:rsid w:val="001318C3"/>
    <w:rsid w:val="00131CF1"/>
    <w:rsid w:val="00133EBB"/>
    <w:rsid w:val="001345F3"/>
    <w:rsid w:val="0013533B"/>
    <w:rsid w:val="001355C0"/>
    <w:rsid w:val="00135E3F"/>
    <w:rsid w:val="00136510"/>
    <w:rsid w:val="0013781E"/>
    <w:rsid w:val="0014043D"/>
    <w:rsid w:val="00142740"/>
    <w:rsid w:val="00143459"/>
    <w:rsid w:val="001468E4"/>
    <w:rsid w:val="00147078"/>
    <w:rsid w:val="00147F0F"/>
    <w:rsid w:val="00150F70"/>
    <w:rsid w:val="00151228"/>
    <w:rsid w:val="001516F8"/>
    <w:rsid w:val="0015259F"/>
    <w:rsid w:val="00153AC3"/>
    <w:rsid w:val="0015473C"/>
    <w:rsid w:val="00157BC3"/>
    <w:rsid w:val="0016164D"/>
    <w:rsid w:val="0016170B"/>
    <w:rsid w:val="00161AA9"/>
    <w:rsid w:val="0016554E"/>
    <w:rsid w:val="00165AF7"/>
    <w:rsid w:val="00170387"/>
    <w:rsid w:val="00170643"/>
    <w:rsid w:val="00173948"/>
    <w:rsid w:val="0017619E"/>
    <w:rsid w:val="00176FA5"/>
    <w:rsid w:val="001772FA"/>
    <w:rsid w:val="00177EB9"/>
    <w:rsid w:val="00180538"/>
    <w:rsid w:val="00181355"/>
    <w:rsid w:val="00182668"/>
    <w:rsid w:val="001830F5"/>
    <w:rsid w:val="001832DB"/>
    <w:rsid w:val="0018658F"/>
    <w:rsid w:val="00186704"/>
    <w:rsid w:val="001900F4"/>
    <w:rsid w:val="001902CF"/>
    <w:rsid w:val="00196862"/>
    <w:rsid w:val="001975F7"/>
    <w:rsid w:val="001A17BF"/>
    <w:rsid w:val="001A1D56"/>
    <w:rsid w:val="001A382D"/>
    <w:rsid w:val="001A3E11"/>
    <w:rsid w:val="001A4090"/>
    <w:rsid w:val="001A51D1"/>
    <w:rsid w:val="001B0FDB"/>
    <w:rsid w:val="001B1A21"/>
    <w:rsid w:val="001B1E6A"/>
    <w:rsid w:val="001B237C"/>
    <w:rsid w:val="001B2943"/>
    <w:rsid w:val="001B2AF2"/>
    <w:rsid w:val="001B31E7"/>
    <w:rsid w:val="001B402F"/>
    <w:rsid w:val="001B6C9B"/>
    <w:rsid w:val="001C1C0D"/>
    <w:rsid w:val="001C3A7C"/>
    <w:rsid w:val="001C5A60"/>
    <w:rsid w:val="001C65A1"/>
    <w:rsid w:val="001C6E1C"/>
    <w:rsid w:val="001C7751"/>
    <w:rsid w:val="001D47DD"/>
    <w:rsid w:val="001D4C80"/>
    <w:rsid w:val="001D70A8"/>
    <w:rsid w:val="001D7141"/>
    <w:rsid w:val="001E23B1"/>
    <w:rsid w:val="001E2C7D"/>
    <w:rsid w:val="001E2F89"/>
    <w:rsid w:val="001E315D"/>
    <w:rsid w:val="001E3B02"/>
    <w:rsid w:val="001E3F9E"/>
    <w:rsid w:val="001E4C95"/>
    <w:rsid w:val="001E4EEB"/>
    <w:rsid w:val="001E5974"/>
    <w:rsid w:val="001E620F"/>
    <w:rsid w:val="001E6557"/>
    <w:rsid w:val="001F0E38"/>
    <w:rsid w:val="001F0ECE"/>
    <w:rsid w:val="001F2CB3"/>
    <w:rsid w:val="001F34C3"/>
    <w:rsid w:val="001F75ED"/>
    <w:rsid w:val="001F7628"/>
    <w:rsid w:val="001F7AE6"/>
    <w:rsid w:val="002001C1"/>
    <w:rsid w:val="00200699"/>
    <w:rsid w:val="00200EBB"/>
    <w:rsid w:val="00201BF6"/>
    <w:rsid w:val="002031BD"/>
    <w:rsid w:val="0020601B"/>
    <w:rsid w:val="002061F8"/>
    <w:rsid w:val="00206290"/>
    <w:rsid w:val="002075A3"/>
    <w:rsid w:val="0021185B"/>
    <w:rsid w:val="002121BA"/>
    <w:rsid w:val="00212DE4"/>
    <w:rsid w:val="002138D2"/>
    <w:rsid w:val="002142D9"/>
    <w:rsid w:val="002174D1"/>
    <w:rsid w:val="00220769"/>
    <w:rsid w:val="00221EDB"/>
    <w:rsid w:val="00224178"/>
    <w:rsid w:val="00224978"/>
    <w:rsid w:val="00225301"/>
    <w:rsid w:val="00231B7F"/>
    <w:rsid w:val="00232BFA"/>
    <w:rsid w:val="002333FE"/>
    <w:rsid w:val="00233F7B"/>
    <w:rsid w:val="0023415E"/>
    <w:rsid w:val="00234424"/>
    <w:rsid w:val="00236EE9"/>
    <w:rsid w:val="0024240A"/>
    <w:rsid w:val="00242F27"/>
    <w:rsid w:val="00242F55"/>
    <w:rsid w:val="00243CE1"/>
    <w:rsid w:val="00244285"/>
    <w:rsid w:val="00251500"/>
    <w:rsid w:val="002516AF"/>
    <w:rsid w:val="00253494"/>
    <w:rsid w:val="002559BB"/>
    <w:rsid w:val="002609F7"/>
    <w:rsid w:val="0026466E"/>
    <w:rsid w:val="002653E0"/>
    <w:rsid w:val="00266170"/>
    <w:rsid w:val="002672FD"/>
    <w:rsid w:val="002710F8"/>
    <w:rsid w:val="002716A6"/>
    <w:rsid w:val="002730F5"/>
    <w:rsid w:val="002774BF"/>
    <w:rsid w:val="00277CA6"/>
    <w:rsid w:val="00277D27"/>
    <w:rsid w:val="00282256"/>
    <w:rsid w:val="002829EE"/>
    <w:rsid w:val="002832B6"/>
    <w:rsid w:val="00283F6F"/>
    <w:rsid w:val="00284079"/>
    <w:rsid w:val="002848E3"/>
    <w:rsid w:val="00285CE2"/>
    <w:rsid w:val="00287384"/>
    <w:rsid w:val="002879EA"/>
    <w:rsid w:val="00287E07"/>
    <w:rsid w:val="0029152B"/>
    <w:rsid w:val="00291A73"/>
    <w:rsid w:val="00294794"/>
    <w:rsid w:val="00294DF6"/>
    <w:rsid w:val="0029552E"/>
    <w:rsid w:val="00295D0D"/>
    <w:rsid w:val="002969D2"/>
    <w:rsid w:val="00296A2A"/>
    <w:rsid w:val="00296D6A"/>
    <w:rsid w:val="00296DA9"/>
    <w:rsid w:val="00297DB3"/>
    <w:rsid w:val="002A0615"/>
    <w:rsid w:val="002A46C6"/>
    <w:rsid w:val="002A66A6"/>
    <w:rsid w:val="002A69C2"/>
    <w:rsid w:val="002A7016"/>
    <w:rsid w:val="002A7784"/>
    <w:rsid w:val="002A7D2C"/>
    <w:rsid w:val="002B027A"/>
    <w:rsid w:val="002B21CF"/>
    <w:rsid w:val="002B2463"/>
    <w:rsid w:val="002B29D8"/>
    <w:rsid w:val="002B57F4"/>
    <w:rsid w:val="002B7C55"/>
    <w:rsid w:val="002C12B2"/>
    <w:rsid w:val="002C136B"/>
    <w:rsid w:val="002C2053"/>
    <w:rsid w:val="002C37D9"/>
    <w:rsid w:val="002C3923"/>
    <w:rsid w:val="002C4666"/>
    <w:rsid w:val="002C49B9"/>
    <w:rsid w:val="002C5C3C"/>
    <w:rsid w:val="002C62DE"/>
    <w:rsid w:val="002C6927"/>
    <w:rsid w:val="002D1055"/>
    <w:rsid w:val="002D1B13"/>
    <w:rsid w:val="002D219B"/>
    <w:rsid w:val="002D300E"/>
    <w:rsid w:val="002D319B"/>
    <w:rsid w:val="002D3C58"/>
    <w:rsid w:val="002D5D44"/>
    <w:rsid w:val="002D7C21"/>
    <w:rsid w:val="002E02C3"/>
    <w:rsid w:val="002E1182"/>
    <w:rsid w:val="002E1AFF"/>
    <w:rsid w:val="002E39A9"/>
    <w:rsid w:val="002E5907"/>
    <w:rsid w:val="002E5D6D"/>
    <w:rsid w:val="002E68FE"/>
    <w:rsid w:val="002E6C61"/>
    <w:rsid w:val="002E7636"/>
    <w:rsid w:val="002F0634"/>
    <w:rsid w:val="002F1620"/>
    <w:rsid w:val="002F285C"/>
    <w:rsid w:val="002F3713"/>
    <w:rsid w:val="002F4E4F"/>
    <w:rsid w:val="002F781E"/>
    <w:rsid w:val="003047E9"/>
    <w:rsid w:val="00304D9D"/>
    <w:rsid w:val="00306973"/>
    <w:rsid w:val="00310C7C"/>
    <w:rsid w:val="00312405"/>
    <w:rsid w:val="00312D5A"/>
    <w:rsid w:val="00313331"/>
    <w:rsid w:val="00321A2D"/>
    <w:rsid w:val="00321CCB"/>
    <w:rsid w:val="00322BC3"/>
    <w:rsid w:val="0032375C"/>
    <w:rsid w:val="00324584"/>
    <w:rsid w:val="0032708F"/>
    <w:rsid w:val="00330272"/>
    <w:rsid w:val="00330CB3"/>
    <w:rsid w:val="00331964"/>
    <w:rsid w:val="003321C6"/>
    <w:rsid w:val="00332F25"/>
    <w:rsid w:val="003337F9"/>
    <w:rsid w:val="003344E7"/>
    <w:rsid w:val="00335001"/>
    <w:rsid w:val="00335C87"/>
    <w:rsid w:val="003368FE"/>
    <w:rsid w:val="00336987"/>
    <w:rsid w:val="00340CA7"/>
    <w:rsid w:val="00340F20"/>
    <w:rsid w:val="00341138"/>
    <w:rsid w:val="003418F3"/>
    <w:rsid w:val="0034229E"/>
    <w:rsid w:val="0034291A"/>
    <w:rsid w:val="003466C8"/>
    <w:rsid w:val="00346B17"/>
    <w:rsid w:val="00350CEC"/>
    <w:rsid w:val="003522BF"/>
    <w:rsid w:val="00353261"/>
    <w:rsid w:val="00353D83"/>
    <w:rsid w:val="003609EB"/>
    <w:rsid w:val="00360D05"/>
    <w:rsid w:val="00361CFD"/>
    <w:rsid w:val="0036307D"/>
    <w:rsid w:val="00364011"/>
    <w:rsid w:val="003707BD"/>
    <w:rsid w:val="00370A12"/>
    <w:rsid w:val="00370D1A"/>
    <w:rsid w:val="00372516"/>
    <w:rsid w:val="003765D6"/>
    <w:rsid w:val="00377D72"/>
    <w:rsid w:val="00381CAD"/>
    <w:rsid w:val="00384449"/>
    <w:rsid w:val="00385A90"/>
    <w:rsid w:val="003861CA"/>
    <w:rsid w:val="00386696"/>
    <w:rsid w:val="00390448"/>
    <w:rsid w:val="00392D2A"/>
    <w:rsid w:val="00394E6B"/>
    <w:rsid w:val="00397A70"/>
    <w:rsid w:val="003A06B3"/>
    <w:rsid w:val="003A0ACF"/>
    <w:rsid w:val="003A1224"/>
    <w:rsid w:val="003A1FFF"/>
    <w:rsid w:val="003A22F9"/>
    <w:rsid w:val="003A2371"/>
    <w:rsid w:val="003A440F"/>
    <w:rsid w:val="003B2287"/>
    <w:rsid w:val="003B3858"/>
    <w:rsid w:val="003B3C33"/>
    <w:rsid w:val="003B4A71"/>
    <w:rsid w:val="003B539F"/>
    <w:rsid w:val="003B6FC5"/>
    <w:rsid w:val="003B7E6F"/>
    <w:rsid w:val="003C08CC"/>
    <w:rsid w:val="003C105A"/>
    <w:rsid w:val="003C24DB"/>
    <w:rsid w:val="003C35D2"/>
    <w:rsid w:val="003C3970"/>
    <w:rsid w:val="003C3AE3"/>
    <w:rsid w:val="003C50AB"/>
    <w:rsid w:val="003C52C4"/>
    <w:rsid w:val="003C623C"/>
    <w:rsid w:val="003D24B4"/>
    <w:rsid w:val="003D3F7F"/>
    <w:rsid w:val="003D4FAF"/>
    <w:rsid w:val="003D5397"/>
    <w:rsid w:val="003D6076"/>
    <w:rsid w:val="003D617D"/>
    <w:rsid w:val="003D6E78"/>
    <w:rsid w:val="003D7F6F"/>
    <w:rsid w:val="003D7F74"/>
    <w:rsid w:val="003E1B76"/>
    <w:rsid w:val="003E2539"/>
    <w:rsid w:val="003E3257"/>
    <w:rsid w:val="003E439A"/>
    <w:rsid w:val="003E52AF"/>
    <w:rsid w:val="003E6195"/>
    <w:rsid w:val="003E65BC"/>
    <w:rsid w:val="003E7F45"/>
    <w:rsid w:val="003F0908"/>
    <w:rsid w:val="003F2D2E"/>
    <w:rsid w:val="003F40DC"/>
    <w:rsid w:val="003F5A0E"/>
    <w:rsid w:val="003F65CF"/>
    <w:rsid w:val="003F737D"/>
    <w:rsid w:val="003F766A"/>
    <w:rsid w:val="00400506"/>
    <w:rsid w:val="00405674"/>
    <w:rsid w:val="00406FA2"/>
    <w:rsid w:val="0041108E"/>
    <w:rsid w:val="00414108"/>
    <w:rsid w:val="00414F29"/>
    <w:rsid w:val="004152D3"/>
    <w:rsid w:val="004156D4"/>
    <w:rsid w:val="004178F9"/>
    <w:rsid w:val="00420156"/>
    <w:rsid w:val="00420A8C"/>
    <w:rsid w:val="00420BD4"/>
    <w:rsid w:val="00421346"/>
    <w:rsid w:val="00422347"/>
    <w:rsid w:val="00422E54"/>
    <w:rsid w:val="00423147"/>
    <w:rsid w:val="00423737"/>
    <w:rsid w:val="00423CE9"/>
    <w:rsid w:val="004279C6"/>
    <w:rsid w:val="00427F00"/>
    <w:rsid w:val="00431F0E"/>
    <w:rsid w:val="00433F42"/>
    <w:rsid w:val="0043461E"/>
    <w:rsid w:val="004366C9"/>
    <w:rsid w:val="00436800"/>
    <w:rsid w:val="00440900"/>
    <w:rsid w:val="00441F5F"/>
    <w:rsid w:val="0044200D"/>
    <w:rsid w:val="00442D04"/>
    <w:rsid w:val="004437DF"/>
    <w:rsid w:val="00443F9E"/>
    <w:rsid w:val="00446A3A"/>
    <w:rsid w:val="00446F35"/>
    <w:rsid w:val="0044720E"/>
    <w:rsid w:val="004502FE"/>
    <w:rsid w:val="004505DC"/>
    <w:rsid w:val="00451545"/>
    <w:rsid w:val="00452525"/>
    <w:rsid w:val="004535A0"/>
    <w:rsid w:val="004536F1"/>
    <w:rsid w:val="00453F2F"/>
    <w:rsid w:val="00453FB7"/>
    <w:rsid w:val="004573A5"/>
    <w:rsid w:val="00463D0E"/>
    <w:rsid w:val="00463EF2"/>
    <w:rsid w:val="00465248"/>
    <w:rsid w:val="00465EAF"/>
    <w:rsid w:val="00466DA0"/>
    <w:rsid w:val="004700C0"/>
    <w:rsid w:val="004735D1"/>
    <w:rsid w:val="004749C0"/>
    <w:rsid w:val="00475035"/>
    <w:rsid w:val="0047521F"/>
    <w:rsid w:val="004776B0"/>
    <w:rsid w:val="00477A8C"/>
    <w:rsid w:val="004803F3"/>
    <w:rsid w:val="004812F3"/>
    <w:rsid w:val="004820A2"/>
    <w:rsid w:val="0048289A"/>
    <w:rsid w:val="00482C50"/>
    <w:rsid w:val="0048449C"/>
    <w:rsid w:val="00484897"/>
    <w:rsid w:val="00485301"/>
    <w:rsid w:val="00485F3F"/>
    <w:rsid w:val="00486EFF"/>
    <w:rsid w:val="00490270"/>
    <w:rsid w:val="004905B6"/>
    <w:rsid w:val="00496255"/>
    <w:rsid w:val="00497519"/>
    <w:rsid w:val="004A1A0D"/>
    <w:rsid w:val="004A2D4D"/>
    <w:rsid w:val="004A3167"/>
    <w:rsid w:val="004A3AEB"/>
    <w:rsid w:val="004A426E"/>
    <w:rsid w:val="004A5BD2"/>
    <w:rsid w:val="004A7D9B"/>
    <w:rsid w:val="004B0713"/>
    <w:rsid w:val="004B0E70"/>
    <w:rsid w:val="004B1509"/>
    <w:rsid w:val="004B355F"/>
    <w:rsid w:val="004B4553"/>
    <w:rsid w:val="004B4942"/>
    <w:rsid w:val="004C07F1"/>
    <w:rsid w:val="004C1F03"/>
    <w:rsid w:val="004C3C2E"/>
    <w:rsid w:val="004C51FF"/>
    <w:rsid w:val="004C6F10"/>
    <w:rsid w:val="004C7C32"/>
    <w:rsid w:val="004D10C6"/>
    <w:rsid w:val="004D281E"/>
    <w:rsid w:val="004D3D65"/>
    <w:rsid w:val="004D4D9B"/>
    <w:rsid w:val="004D53BE"/>
    <w:rsid w:val="004D546F"/>
    <w:rsid w:val="004D686D"/>
    <w:rsid w:val="004E0ECB"/>
    <w:rsid w:val="004E152E"/>
    <w:rsid w:val="004E20FB"/>
    <w:rsid w:val="004E40DD"/>
    <w:rsid w:val="004E62B0"/>
    <w:rsid w:val="004E7D2E"/>
    <w:rsid w:val="004F107A"/>
    <w:rsid w:val="004F1F2B"/>
    <w:rsid w:val="004F2E49"/>
    <w:rsid w:val="004F3D27"/>
    <w:rsid w:val="004F411D"/>
    <w:rsid w:val="004F5C71"/>
    <w:rsid w:val="00501A01"/>
    <w:rsid w:val="00501E5B"/>
    <w:rsid w:val="00502A7C"/>
    <w:rsid w:val="00504DB1"/>
    <w:rsid w:val="005139A5"/>
    <w:rsid w:val="00513FAC"/>
    <w:rsid w:val="005149E3"/>
    <w:rsid w:val="00515285"/>
    <w:rsid w:val="00517648"/>
    <w:rsid w:val="0051790B"/>
    <w:rsid w:val="0052118F"/>
    <w:rsid w:val="005213C0"/>
    <w:rsid w:val="005222B6"/>
    <w:rsid w:val="005243CC"/>
    <w:rsid w:val="00524410"/>
    <w:rsid w:val="0052489F"/>
    <w:rsid w:val="00525B4C"/>
    <w:rsid w:val="00527D60"/>
    <w:rsid w:val="00533141"/>
    <w:rsid w:val="005343E3"/>
    <w:rsid w:val="00534959"/>
    <w:rsid w:val="00534FD2"/>
    <w:rsid w:val="005361C4"/>
    <w:rsid w:val="0053742C"/>
    <w:rsid w:val="00541609"/>
    <w:rsid w:val="005418A0"/>
    <w:rsid w:val="005424C7"/>
    <w:rsid w:val="00542534"/>
    <w:rsid w:val="00543ADC"/>
    <w:rsid w:val="0054417C"/>
    <w:rsid w:val="0054534A"/>
    <w:rsid w:val="00547E8C"/>
    <w:rsid w:val="00550A38"/>
    <w:rsid w:val="00554C7C"/>
    <w:rsid w:val="0055500A"/>
    <w:rsid w:val="00560573"/>
    <w:rsid w:val="00563E90"/>
    <w:rsid w:val="0056547B"/>
    <w:rsid w:val="005655F0"/>
    <w:rsid w:val="00565B55"/>
    <w:rsid w:val="00566A40"/>
    <w:rsid w:val="00567DE5"/>
    <w:rsid w:val="005734FB"/>
    <w:rsid w:val="00573DC1"/>
    <w:rsid w:val="005750B4"/>
    <w:rsid w:val="005750BB"/>
    <w:rsid w:val="0057705B"/>
    <w:rsid w:val="0057734A"/>
    <w:rsid w:val="00577667"/>
    <w:rsid w:val="00577E88"/>
    <w:rsid w:val="0058021F"/>
    <w:rsid w:val="00582F1C"/>
    <w:rsid w:val="00584934"/>
    <w:rsid w:val="00585D7B"/>
    <w:rsid w:val="005872F5"/>
    <w:rsid w:val="00591160"/>
    <w:rsid w:val="005930F5"/>
    <w:rsid w:val="0059314F"/>
    <w:rsid w:val="00593CF2"/>
    <w:rsid w:val="00595525"/>
    <w:rsid w:val="005970EC"/>
    <w:rsid w:val="00597A93"/>
    <w:rsid w:val="00597DD1"/>
    <w:rsid w:val="005A1B28"/>
    <w:rsid w:val="005A2726"/>
    <w:rsid w:val="005A4183"/>
    <w:rsid w:val="005A52AD"/>
    <w:rsid w:val="005B3711"/>
    <w:rsid w:val="005B38F5"/>
    <w:rsid w:val="005B41F1"/>
    <w:rsid w:val="005B606B"/>
    <w:rsid w:val="005B6520"/>
    <w:rsid w:val="005B6D23"/>
    <w:rsid w:val="005C025C"/>
    <w:rsid w:val="005C03FE"/>
    <w:rsid w:val="005C1DE0"/>
    <w:rsid w:val="005C30B6"/>
    <w:rsid w:val="005C4493"/>
    <w:rsid w:val="005C4A7E"/>
    <w:rsid w:val="005C636B"/>
    <w:rsid w:val="005D3660"/>
    <w:rsid w:val="005D51D4"/>
    <w:rsid w:val="005D6630"/>
    <w:rsid w:val="005D6B67"/>
    <w:rsid w:val="005D717F"/>
    <w:rsid w:val="005D7730"/>
    <w:rsid w:val="005D7F10"/>
    <w:rsid w:val="005E11A4"/>
    <w:rsid w:val="005E182B"/>
    <w:rsid w:val="005E57BC"/>
    <w:rsid w:val="005E586D"/>
    <w:rsid w:val="005F0AFC"/>
    <w:rsid w:val="005F16BF"/>
    <w:rsid w:val="005F38F9"/>
    <w:rsid w:val="005F39A9"/>
    <w:rsid w:val="005F59A1"/>
    <w:rsid w:val="005F625A"/>
    <w:rsid w:val="005F6C29"/>
    <w:rsid w:val="00600496"/>
    <w:rsid w:val="00604542"/>
    <w:rsid w:val="006062CC"/>
    <w:rsid w:val="0061133E"/>
    <w:rsid w:val="00611DF4"/>
    <w:rsid w:val="00612C89"/>
    <w:rsid w:val="00615601"/>
    <w:rsid w:val="00620DE8"/>
    <w:rsid w:val="00622BD1"/>
    <w:rsid w:val="00625AEA"/>
    <w:rsid w:val="006265B7"/>
    <w:rsid w:val="00627EB4"/>
    <w:rsid w:val="0063182A"/>
    <w:rsid w:val="00631D09"/>
    <w:rsid w:val="00633161"/>
    <w:rsid w:val="00633F61"/>
    <w:rsid w:val="00634609"/>
    <w:rsid w:val="006368D3"/>
    <w:rsid w:val="00636AFF"/>
    <w:rsid w:val="00636CA4"/>
    <w:rsid w:val="00637352"/>
    <w:rsid w:val="00641224"/>
    <w:rsid w:val="00643937"/>
    <w:rsid w:val="00646BC2"/>
    <w:rsid w:val="00647EC1"/>
    <w:rsid w:val="00650597"/>
    <w:rsid w:val="00650C42"/>
    <w:rsid w:val="00652650"/>
    <w:rsid w:val="00653E40"/>
    <w:rsid w:val="00654D72"/>
    <w:rsid w:val="00655E7B"/>
    <w:rsid w:val="00655F59"/>
    <w:rsid w:val="0065659C"/>
    <w:rsid w:val="00656DDA"/>
    <w:rsid w:val="0066176D"/>
    <w:rsid w:val="0066199C"/>
    <w:rsid w:val="00662373"/>
    <w:rsid w:val="00663ADA"/>
    <w:rsid w:val="00663E20"/>
    <w:rsid w:val="006672CE"/>
    <w:rsid w:val="006716F2"/>
    <w:rsid w:val="00671F3A"/>
    <w:rsid w:val="00672391"/>
    <w:rsid w:val="00673B04"/>
    <w:rsid w:val="00675121"/>
    <w:rsid w:val="00675576"/>
    <w:rsid w:val="00675B36"/>
    <w:rsid w:val="0067638C"/>
    <w:rsid w:val="006770E9"/>
    <w:rsid w:val="0067798B"/>
    <w:rsid w:val="00681E7A"/>
    <w:rsid w:val="00682A17"/>
    <w:rsid w:val="00684545"/>
    <w:rsid w:val="00684E77"/>
    <w:rsid w:val="00686E77"/>
    <w:rsid w:val="00691FA2"/>
    <w:rsid w:val="00692804"/>
    <w:rsid w:val="0069355D"/>
    <w:rsid w:val="006955DE"/>
    <w:rsid w:val="006A2140"/>
    <w:rsid w:val="006A3FBB"/>
    <w:rsid w:val="006B22C1"/>
    <w:rsid w:val="006B36D6"/>
    <w:rsid w:val="006B43ED"/>
    <w:rsid w:val="006B46E6"/>
    <w:rsid w:val="006B6076"/>
    <w:rsid w:val="006B681A"/>
    <w:rsid w:val="006B7B6D"/>
    <w:rsid w:val="006C16D4"/>
    <w:rsid w:val="006C283F"/>
    <w:rsid w:val="006C2F02"/>
    <w:rsid w:val="006C4A67"/>
    <w:rsid w:val="006C574F"/>
    <w:rsid w:val="006C6A26"/>
    <w:rsid w:val="006C7402"/>
    <w:rsid w:val="006D02E5"/>
    <w:rsid w:val="006D0968"/>
    <w:rsid w:val="006D0CEE"/>
    <w:rsid w:val="006D2F17"/>
    <w:rsid w:val="006D3DCF"/>
    <w:rsid w:val="006D5141"/>
    <w:rsid w:val="006D56B3"/>
    <w:rsid w:val="006D5A39"/>
    <w:rsid w:val="006D5E7C"/>
    <w:rsid w:val="006D60F3"/>
    <w:rsid w:val="006E0204"/>
    <w:rsid w:val="006E07F4"/>
    <w:rsid w:val="006E2C70"/>
    <w:rsid w:val="006E3EB8"/>
    <w:rsid w:val="006E4710"/>
    <w:rsid w:val="006E5F45"/>
    <w:rsid w:val="006E7D3A"/>
    <w:rsid w:val="006F0E28"/>
    <w:rsid w:val="006F2D59"/>
    <w:rsid w:val="006F458D"/>
    <w:rsid w:val="006F47F6"/>
    <w:rsid w:val="006F5755"/>
    <w:rsid w:val="006F7A9A"/>
    <w:rsid w:val="006F7EA3"/>
    <w:rsid w:val="00701CAB"/>
    <w:rsid w:val="00701FA0"/>
    <w:rsid w:val="00703CB7"/>
    <w:rsid w:val="00706F2B"/>
    <w:rsid w:val="00710472"/>
    <w:rsid w:val="00714689"/>
    <w:rsid w:val="00714B5C"/>
    <w:rsid w:val="00716474"/>
    <w:rsid w:val="007170EF"/>
    <w:rsid w:val="00720ED7"/>
    <w:rsid w:val="007220F0"/>
    <w:rsid w:val="00722850"/>
    <w:rsid w:val="00722F41"/>
    <w:rsid w:val="00725CFD"/>
    <w:rsid w:val="00727223"/>
    <w:rsid w:val="007278D1"/>
    <w:rsid w:val="007309A0"/>
    <w:rsid w:val="007342B6"/>
    <w:rsid w:val="00734567"/>
    <w:rsid w:val="00736D10"/>
    <w:rsid w:val="00737353"/>
    <w:rsid w:val="00737476"/>
    <w:rsid w:val="00740E0B"/>
    <w:rsid w:val="00742BD4"/>
    <w:rsid w:val="00742FA3"/>
    <w:rsid w:val="00743727"/>
    <w:rsid w:val="007451DB"/>
    <w:rsid w:val="00745792"/>
    <w:rsid w:val="00746B2F"/>
    <w:rsid w:val="0075010D"/>
    <w:rsid w:val="00751855"/>
    <w:rsid w:val="00757CF8"/>
    <w:rsid w:val="00760A06"/>
    <w:rsid w:val="00761AD5"/>
    <w:rsid w:val="00761B52"/>
    <w:rsid w:val="00764F94"/>
    <w:rsid w:val="00773531"/>
    <w:rsid w:val="00774EE5"/>
    <w:rsid w:val="00775480"/>
    <w:rsid w:val="0077595A"/>
    <w:rsid w:val="00775AE6"/>
    <w:rsid w:val="00775F44"/>
    <w:rsid w:val="00776484"/>
    <w:rsid w:val="00776AC0"/>
    <w:rsid w:val="00776B43"/>
    <w:rsid w:val="00777127"/>
    <w:rsid w:val="00780E04"/>
    <w:rsid w:val="00781479"/>
    <w:rsid w:val="007835DB"/>
    <w:rsid w:val="007844B9"/>
    <w:rsid w:val="007850D4"/>
    <w:rsid w:val="0078715B"/>
    <w:rsid w:val="00787DD1"/>
    <w:rsid w:val="007904CD"/>
    <w:rsid w:val="007919F8"/>
    <w:rsid w:val="007929EB"/>
    <w:rsid w:val="00794319"/>
    <w:rsid w:val="007949A4"/>
    <w:rsid w:val="007966D2"/>
    <w:rsid w:val="00797D1C"/>
    <w:rsid w:val="007A02B1"/>
    <w:rsid w:val="007A11BD"/>
    <w:rsid w:val="007A1CDC"/>
    <w:rsid w:val="007A3CDC"/>
    <w:rsid w:val="007A3E14"/>
    <w:rsid w:val="007A44B5"/>
    <w:rsid w:val="007A553D"/>
    <w:rsid w:val="007A5902"/>
    <w:rsid w:val="007A62C5"/>
    <w:rsid w:val="007A7B03"/>
    <w:rsid w:val="007B069F"/>
    <w:rsid w:val="007B0E23"/>
    <w:rsid w:val="007B16D6"/>
    <w:rsid w:val="007B4110"/>
    <w:rsid w:val="007B6159"/>
    <w:rsid w:val="007B79E7"/>
    <w:rsid w:val="007C3325"/>
    <w:rsid w:val="007C4375"/>
    <w:rsid w:val="007C7FBB"/>
    <w:rsid w:val="007D0CD9"/>
    <w:rsid w:val="007D4819"/>
    <w:rsid w:val="007D4F3C"/>
    <w:rsid w:val="007D5E9B"/>
    <w:rsid w:val="007D75CE"/>
    <w:rsid w:val="007E1C32"/>
    <w:rsid w:val="007E25F4"/>
    <w:rsid w:val="007E2D0D"/>
    <w:rsid w:val="007E3881"/>
    <w:rsid w:val="007E4AAC"/>
    <w:rsid w:val="007E4C9D"/>
    <w:rsid w:val="007E655F"/>
    <w:rsid w:val="007E761D"/>
    <w:rsid w:val="007E7AAD"/>
    <w:rsid w:val="007E7D22"/>
    <w:rsid w:val="007F068D"/>
    <w:rsid w:val="007F1B6D"/>
    <w:rsid w:val="007F2135"/>
    <w:rsid w:val="007F2913"/>
    <w:rsid w:val="007F39D8"/>
    <w:rsid w:val="007F3EEE"/>
    <w:rsid w:val="007F465D"/>
    <w:rsid w:val="007F4926"/>
    <w:rsid w:val="007F4C22"/>
    <w:rsid w:val="007F69ED"/>
    <w:rsid w:val="007F7E95"/>
    <w:rsid w:val="00800EFA"/>
    <w:rsid w:val="00801664"/>
    <w:rsid w:val="008019D8"/>
    <w:rsid w:val="008041E2"/>
    <w:rsid w:val="00806930"/>
    <w:rsid w:val="00806BDA"/>
    <w:rsid w:val="008105D0"/>
    <w:rsid w:val="00811020"/>
    <w:rsid w:val="008111F2"/>
    <w:rsid w:val="008125CA"/>
    <w:rsid w:val="00812853"/>
    <w:rsid w:val="00813BCE"/>
    <w:rsid w:val="00814438"/>
    <w:rsid w:val="00815831"/>
    <w:rsid w:val="00816294"/>
    <w:rsid w:val="00817C5E"/>
    <w:rsid w:val="00821E6D"/>
    <w:rsid w:val="0082304C"/>
    <w:rsid w:val="0082338E"/>
    <w:rsid w:val="0082416F"/>
    <w:rsid w:val="008243F8"/>
    <w:rsid w:val="008272F1"/>
    <w:rsid w:val="00830D08"/>
    <w:rsid w:val="00830DFE"/>
    <w:rsid w:val="0083208C"/>
    <w:rsid w:val="008322DE"/>
    <w:rsid w:val="00832D74"/>
    <w:rsid w:val="00834AD5"/>
    <w:rsid w:val="0083574A"/>
    <w:rsid w:val="008360E4"/>
    <w:rsid w:val="00836602"/>
    <w:rsid w:val="00837AD9"/>
    <w:rsid w:val="00837D9A"/>
    <w:rsid w:val="00837F7C"/>
    <w:rsid w:val="0084202A"/>
    <w:rsid w:val="00842F69"/>
    <w:rsid w:val="008431D2"/>
    <w:rsid w:val="0084370E"/>
    <w:rsid w:val="008439DC"/>
    <w:rsid w:val="00845E1F"/>
    <w:rsid w:val="00850E8B"/>
    <w:rsid w:val="00851BCB"/>
    <w:rsid w:val="008527EF"/>
    <w:rsid w:val="00852DF6"/>
    <w:rsid w:val="00853500"/>
    <w:rsid w:val="00855E55"/>
    <w:rsid w:val="00856AD9"/>
    <w:rsid w:val="00856CEB"/>
    <w:rsid w:val="008579E0"/>
    <w:rsid w:val="00861B09"/>
    <w:rsid w:val="00862325"/>
    <w:rsid w:val="00862B82"/>
    <w:rsid w:val="00863D63"/>
    <w:rsid w:val="008640B2"/>
    <w:rsid w:val="00865F6C"/>
    <w:rsid w:val="008660DD"/>
    <w:rsid w:val="00870F7E"/>
    <w:rsid w:val="00875159"/>
    <w:rsid w:val="0087635E"/>
    <w:rsid w:val="00876B5C"/>
    <w:rsid w:val="00880B92"/>
    <w:rsid w:val="0088319E"/>
    <w:rsid w:val="00883960"/>
    <w:rsid w:val="00885197"/>
    <w:rsid w:val="00886A5C"/>
    <w:rsid w:val="008878D0"/>
    <w:rsid w:val="00887B17"/>
    <w:rsid w:val="00887FE3"/>
    <w:rsid w:val="00891494"/>
    <w:rsid w:val="00891F4B"/>
    <w:rsid w:val="008925CB"/>
    <w:rsid w:val="0089314A"/>
    <w:rsid w:val="00894FB1"/>
    <w:rsid w:val="00895B25"/>
    <w:rsid w:val="00896CE0"/>
    <w:rsid w:val="0089745B"/>
    <w:rsid w:val="0089769E"/>
    <w:rsid w:val="008A27DA"/>
    <w:rsid w:val="008A547C"/>
    <w:rsid w:val="008A5DD4"/>
    <w:rsid w:val="008B0DE2"/>
    <w:rsid w:val="008B1576"/>
    <w:rsid w:val="008B1CCA"/>
    <w:rsid w:val="008B1D78"/>
    <w:rsid w:val="008B2577"/>
    <w:rsid w:val="008B25A9"/>
    <w:rsid w:val="008B43A8"/>
    <w:rsid w:val="008B449F"/>
    <w:rsid w:val="008B66D5"/>
    <w:rsid w:val="008B70A3"/>
    <w:rsid w:val="008C06A9"/>
    <w:rsid w:val="008C0BE8"/>
    <w:rsid w:val="008C1050"/>
    <w:rsid w:val="008C165D"/>
    <w:rsid w:val="008C249C"/>
    <w:rsid w:val="008C2B00"/>
    <w:rsid w:val="008C501D"/>
    <w:rsid w:val="008C53F7"/>
    <w:rsid w:val="008D0EB2"/>
    <w:rsid w:val="008D1F49"/>
    <w:rsid w:val="008D2A1B"/>
    <w:rsid w:val="008D2E24"/>
    <w:rsid w:val="008D6063"/>
    <w:rsid w:val="008D6CB1"/>
    <w:rsid w:val="008D7D64"/>
    <w:rsid w:val="008E0752"/>
    <w:rsid w:val="008E094F"/>
    <w:rsid w:val="008E5ACB"/>
    <w:rsid w:val="008E6882"/>
    <w:rsid w:val="008E6C2D"/>
    <w:rsid w:val="008E7687"/>
    <w:rsid w:val="008E77C9"/>
    <w:rsid w:val="008F196E"/>
    <w:rsid w:val="008F3F4C"/>
    <w:rsid w:val="008F40E5"/>
    <w:rsid w:val="008F4D56"/>
    <w:rsid w:val="008F4D91"/>
    <w:rsid w:val="008F5C34"/>
    <w:rsid w:val="008F7370"/>
    <w:rsid w:val="00900D4A"/>
    <w:rsid w:val="00900D7A"/>
    <w:rsid w:val="00900FE1"/>
    <w:rsid w:val="00902793"/>
    <w:rsid w:val="00902CF5"/>
    <w:rsid w:val="009060FE"/>
    <w:rsid w:val="00906C7B"/>
    <w:rsid w:val="009076C9"/>
    <w:rsid w:val="00907AFF"/>
    <w:rsid w:val="00910F42"/>
    <w:rsid w:val="00913932"/>
    <w:rsid w:val="009148A3"/>
    <w:rsid w:val="00916979"/>
    <w:rsid w:val="00916F0A"/>
    <w:rsid w:val="009211C8"/>
    <w:rsid w:val="00923750"/>
    <w:rsid w:val="00924223"/>
    <w:rsid w:val="009246FC"/>
    <w:rsid w:val="009249CC"/>
    <w:rsid w:val="00924E83"/>
    <w:rsid w:val="0092744E"/>
    <w:rsid w:val="00927909"/>
    <w:rsid w:val="0093089B"/>
    <w:rsid w:val="00931874"/>
    <w:rsid w:val="00932609"/>
    <w:rsid w:val="009344ED"/>
    <w:rsid w:val="0093688F"/>
    <w:rsid w:val="009373DC"/>
    <w:rsid w:val="009416BE"/>
    <w:rsid w:val="00941A83"/>
    <w:rsid w:val="00950EEA"/>
    <w:rsid w:val="00952E30"/>
    <w:rsid w:val="00954C4C"/>
    <w:rsid w:val="00955022"/>
    <w:rsid w:val="00956F5F"/>
    <w:rsid w:val="00957E08"/>
    <w:rsid w:val="0096105B"/>
    <w:rsid w:val="0096110D"/>
    <w:rsid w:val="009612C9"/>
    <w:rsid w:val="00962079"/>
    <w:rsid w:val="00963A07"/>
    <w:rsid w:val="00964D92"/>
    <w:rsid w:val="009712DE"/>
    <w:rsid w:val="009738E8"/>
    <w:rsid w:val="00975657"/>
    <w:rsid w:val="00976D15"/>
    <w:rsid w:val="009770B4"/>
    <w:rsid w:val="00977F28"/>
    <w:rsid w:val="009806E0"/>
    <w:rsid w:val="00980B3C"/>
    <w:rsid w:val="00981CC2"/>
    <w:rsid w:val="00982A73"/>
    <w:rsid w:val="00984A82"/>
    <w:rsid w:val="00984D95"/>
    <w:rsid w:val="009858DA"/>
    <w:rsid w:val="00985CB9"/>
    <w:rsid w:val="00986333"/>
    <w:rsid w:val="00986CD9"/>
    <w:rsid w:val="0098705B"/>
    <w:rsid w:val="00990248"/>
    <w:rsid w:val="009912F0"/>
    <w:rsid w:val="009927AF"/>
    <w:rsid w:val="00993C90"/>
    <w:rsid w:val="00993C95"/>
    <w:rsid w:val="009953A3"/>
    <w:rsid w:val="009969E3"/>
    <w:rsid w:val="009A08CB"/>
    <w:rsid w:val="009A0DF0"/>
    <w:rsid w:val="009A1598"/>
    <w:rsid w:val="009A2538"/>
    <w:rsid w:val="009A257F"/>
    <w:rsid w:val="009A4695"/>
    <w:rsid w:val="009A7CBA"/>
    <w:rsid w:val="009B045D"/>
    <w:rsid w:val="009B18C0"/>
    <w:rsid w:val="009B1927"/>
    <w:rsid w:val="009B286E"/>
    <w:rsid w:val="009B5291"/>
    <w:rsid w:val="009B6D90"/>
    <w:rsid w:val="009C16DC"/>
    <w:rsid w:val="009C3815"/>
    <w:rsid w:val="009C42FE"/>
    <w:rsid w:val="009C495A"/>
    <w:rsid w:val="009C5BA3"/>
    <w:rsid w:val="009D1F80"/>
    <w:rsid w:val="009D30C9"/>
    <w:rsid w:val="009D46DB"/>
    <w:rsid w:val="009D6990"/>
    <w:rsid w:val="009D7A4A"/>
    <w:rsid w:val="009E0C42"/>
    <w:rsid w:val="009E220C"/>
    <w:rsid w:val="009E22AE"/>
    <w:rsid w:val="009E4B87"/>
    <w:rsid w:val="009E53EA"/>
    <w:rsid w:val="009E62E7"/>
    <w:rsid w:val="009E6401"/>
    <w:rsid w:val="009F069C"/>
    <w:rsid w:val="009F0A16"/>
    <w:rsid w:val="009F117B"/>
    <w:rsid w:val="009F51A6"/>
    <w:rsid w:val="009F5676"/>
    <w:rsid w:val="00A01DDA"/>
    <w:rsid w:val="00A02567"/>
    <w:rsid w:val="00A027A7"/>
    <w:rsid w:val="00A02A53"/>
    <w:rsid w:val="00A04A97"/>
    <w:rsid w:val="00A05330"/>
    <w:rsid w:val="00A06B53"/>
    <w:rsid w:val="00A112EB"/>
    <w:rsid w:val="00A11B82"/>
    <w:rsid w:val="00A12BB8"/>
    <w:rsid w:val="00A132EE"/>
    <w:rsid w:val="00A14861"/>
    <w:rsid w:val="00A167CD"/>
    <w:rsid w:val="00A17C05"/>
    <w:rsid w:val="00A20931"/>
    <w:rsid w:val="00A2159D"/>
    <w:rsid w:val="00A217F1"/>
    <w:rsid w:val="00A22FEF"/>
    <w:rsid w:val="00A24EFA"/>
    <w:rsid w:val="00A26820"/>
    <w:rsid w:val="00A27CFE"/>
    <w:rsid w:val="00A31402"/>
    <w:rsid w:val="00A36371"/>
    <w:rsid w:val="00A37D61"/>
    <w:rsid w:val="00A41990"/>
    <w:rsid w:val="00A45A0D"/>
    <w:rsid w:val="00A46EA0"/>
    <w:rsid w:val="00A50060"/>
    <w:rsid w:val="00A516A8"/>
    <w:rsid w:val="00A51ABE"/>
    <w:rsid w:val="00A522E1"/>
    <w:rsid w:val="00A52889"/>
    <w:rsid w:val="00A5540F"/>
    <w:rsid w:val="00A55936"/>
    <w:rsid w:val="00A55AFE"/>
    <w:rsid w:val="00A60867"/>
    <w:rsid w:val="00A61828"/>
    <w:rsid w:val="00A61AF0"/>
    <w:rsid w:val="00A63B8F"/>
    <w:rsid w:val="00A644F2"/>
    <w:rsid w:val="00A64730"/>
    <w:rsid w:val="00A65965"/>
    <w:rsid w:val="00A678C2"/>
    <w:rsid w:val="00A70238"/>
    <w:rsid w:val="00A70BF8"/>
    <w:rsid w:val="00A71EF4"/>
    <w:rsid w:val="00A71FDD"/>
    <w:rsid w:val="00A75052"/>
    <w:rsid w:val="00A75400"/>
    <w:rsid w:val="00A769B3"/>
    <w:rsid w:val="00A76D6A"/>
    <w:rsid w:val="00A77AB6"/>
    <w:rsid w:val="00A81959"/>
    <w:rsid w:val="00A83193"/>
    <w:rsid w:val="00A84028"/>
    <w:rsid w:val="00A87395"/>
    <w:rsid w:val="00A87EFF"/>
    <w:rsid w:val="00A90AAD"/>
    <w:rsid w:val="00A919B4"/>
    <w:rsid w:val="00A93FE7"/>
    <w:rsid w:val="00A94610"/>
    <w:rsid w:val="00AA0DE6"/>
    <w:rsid w:val="00AA2B90"/>
    <w:rsid w:val="00AA2E0C"/>
    <w:rsid w:val="00AA4163"/>
    <w:rsid w:val="00AA7397"/>
    <w:rsid w:val="00AA75B5"/>
    <w:rsid w:val="00AA778B"/>
    <w:rsid w:val="00AB1A34"/>
    <w:rsid w:val="00AB1A82"/>
    <w:rsid w:val="00AB20F3"/>
    <w:rsid w:val="00AB3D69"/>
    <w:rsid w:val="00AB3DEB"/>
    <w:rsid w:val="00AB42DD"/>
    <w:rsid w:val="00AB620F"/>
    <w:rsid w:val="00AB68EC"/>
    <w:rsid w:val="00AB7805"/>
    <w:rsid w:val="00AC410C"/>
    <w:rsid w:val="00AC52EB"/>
    <w:rsid w:val="00AC7139"/>
    <w:rsid w:val="00AD4A54"/>
    <w:rsid w:val="00AD4B2B"/>
    <w:rsid w:val="00AD5B32"/>
    <w:rsid w:val="00AD5E93"/>
    <w:rsid w:val="00AD6734"/>
    <w:rsid w:val="00AD7B71"/>
    <w:rsid w:val="00AE08F4"/>
    <w:rsid w:val="00AE10EF"/>
    <w:rsid w:val="00AE29B4"/>
    <w:rsid w:val="00AE44E1"/>
    <w:rsid w:val="00AE54B3"/>
    <w:rsid w:val="00AE61B1"/>
    <w:rsid w:val="00AF0510"/>
    <w:rsid w:val="00AF20DF"/>
    <w:rsid w:val="00AF2207"/>
    <w:rsid w:val="00AF3808"/>
    <w:rsid w:val="00AF7434"/>
    <w:rsid w:val="00B00B5A"/>
    <w:rsid w:val="00B0181F"/>
    <w:rsid w:val="00B04578"/>
    <w:rsid w:val="00B0588D"/>
    <w:rsid w:val="00B066CE"/>
    <w:rsid w:val="00B07137"/>
    <w:rsid w:val="00B07370"/>
    <w:rsid w:val="00B1041A"/>
    <w:rsid w:val="00B10D1F"/>
    <w:rsid w:val="00B110F2"/>
    <w:rsid w:val="00B12131"/>
    <w:rsid w:val="00B1272D"/>
    <w:rsid w:val="00B12B93"/>
    <w:rsid w:val="00B12F1C"/>
    <w:rsid w:val="00B13388"/>
    <w:rsid w:val="00B136F7"/>
    <w:rsid w:val="00B13990"/>
    <w:rsid w:val="00B15FA7"/>
    <w:rsid w:val="00B164F7"/>
    <w:rsid w:val="00B16D03"/>
    <w:rsid w:val="00B17A2C"/>
    <w:rsid w:val="00B21802"/>
    <w:rsid w:val="00B22809"/>
    <w:rsid w:val="00B22C40"/>
    <w:rsid w:val="00B233D1"/>
    <w:rsid w:val="00B2451C"/>
    <w:rsid w:val="00B24B7B"/>
    <w:rsid w:val="00B25575"/>
    <w:rsid w:val="00B265C7"/>
    <w:rsid w:val="00B2663F"/>
    <w:rsid w:val="00B26CDC"/>
    <w:rsid w:val="00B2797E"/>
    <w:rsid w:val="00B31240"/>
    <w:rsid w:val="00B36673"/>
    <w:rsid w:val="00B37903"/>
    <w:rsid w:val="00B40B90"/>
    <w:rsid w:val="00B41198"/>
    <w:rsid w:val="00B42730"/>
    <w:rsid w:val="00B4744C"/>
    <w:rsid w:val="00B47617"/>
    <w:rsid w:val="00B47882"/>
    <w:rsid w:val="00B47E9E"/>
    <w:rsid w:val="00B47FE1"/>
    <w:rsid w:val="00B5282C"/>
    <w:rsid w:val="00B533FA"/>
    <w:rsid w:val="00B545CE"/>
    <w:rsid w:val="00B54A71"/>
    <w:rsid w:val="00B557AE"/>
    <w:rsid w:val="00B60D76"/>
    <w:rsid w:val="00B61ADE"/>
    <w:rsid w:val="00B64398"/>
    <w:rsid w:val="00B647B7"/>
    <w:rsid w:val="00B7021E"/>
    <w:rsid w:val="00B7118A"/>
    <w:rsid w:val="00B71C4A"/>
    <w:rsid w:val="00B72CA7"/>
    <w:rsid w:val="00B751AF"/>
    <w:rsid w:val="00B76290"/>
    <w:rsid w:val="00B7702E"/>
    <w:rsid w:val="00B83F75"/>
    <w:rsid w:val="00B84E04"/>
    <w:rsid w:val="00B93A33"/>
    <w:rsid w:val="00B9431B"/>
    <w:rsid w:val="00B94761"/>
    <w:rsid w:val="00B970BF"/>
    <w:rsid w:val="00B978C6"/>
    <w:rsid w:val="00BA0226"/>
    <w:rsid w:val="00BA1B49"/>
    <w:rsid w:val="00BA4FC1"/>
    <w:rsid w:val="00BB0B3C"/>
    <w:rsid w:val="00BB0DB1"/>
    <w:rsid w:val="00BB1D8C"/>
    <w:rsid w:val="00BB53FE"/>
    <w:rsid w:val="00BB5938"/>
    <w:rsid w:val="00BB785A"/>
    <w:rsid w:val="00BC0040"/>
    <w:rsid w:val="00BC16F5"/>
    <w:rsid w:val="00BC27F2"/>
    <w:rsid w:val="00BC3BE1"/>
    <w:rsid w:val="00BC41C1"/>
    <w:rsid w:val="00BC4ABE"/>
    <w:rsid w:val="00BC6193"/>
    <w:rsid w:val="00BC6FD6"/>
    <w:rsid w:val="00BC70AB"/>
    <w:rsid w:val="00BD0F4F"/>
    <w:rsid w:val="00BD26F2"/>
    <w:rsid w:val="00BD26F8"/>
    <w:rsid w:val="00BD437B"/>
    <w:rsid w:val="00BD7573"/>
    <w:rsid w:val="00BD78BF"/>
    <w:rsid w:val="00BD7BBF"/>
    <w:rsid w:val="00BE06C2"/>
    <w:rsid w:val="00BE1723"/>
    <w:rsid w:val="00BE219C"/>
    <w:rsid w:val="00BE28D3"/>
    <w:rsid w:val="00BE3A5E"/>
    <w:rsid w:val="00BE4483"/>
    <w:rsid w:val="00BE507E"/>
    <w:rsid w:val="00BE5C5E"/>
    <w:rsid w:val="00BE7B18"/>
    <w:rsid w:val="00BF0A0C"/>
    <w:rsid w:val="00BF1DBA"/>
    <w:rsid w:val="00BF344E"/>
    <w:rsid w:val="00BF39D6"/>
    <w:rsid w:val="00BF3AC1"/>
    <w:rsid w:val="00BF4A06"/>
    <w:rsid w:val="00C000FB"/>
    <w:rsid w:val="00C0089D"/>
    <w:rsid w:val="00C012F2"/>
    <w:rsid w:val="00C01898"/>
    <w:rsid w:val="00C02D6C"/>
    <w:rsid w:val="00C03DD9"/>
    <w:rsid w:val="00C04451"/>
    <w:rsid w:val="00C059AC"/>
    <w:rsid w:val="00C06FB9"/>
    <w:rsid w:val="00C0774F"/>
    <w:rsid w:val="00C10871"/>
    <w:rsid w:val="00C113F1"/>
    <w:rsid w:val="00C1308D"/>
    <w:rsid w:val="00C14AC9"/>
    <w:rsid w:val="00C22A43"/>
    <w:rsid w:val="00C23AE2"/>
    <w:rsid w:val="00C24AF3"/>
    <w:rsid w:val="00C250CB"/>
    <w:rsid w:val="00C30016"/>
    <w:rsid w:val="00C327CA"/>
    <w:rsid w:val="00C3304C"/>
    <w:rsid w:val="00C33B16"/>
    <w:rsid w:val="00C34B6B"/>
    <w:rsid w:val="00C35C21"/>
    <w:rsid w:val="00C37717"/>
    <w:rsid w:val="00C37BBC"/>
    <w:rsid w:val="00C37EED"/>
    <w:rsid w:val="00C4035D"/>
    <w:rsid w:val="00C4069C"/>
    <w:rsid w:val="00C413B4"/>
    <w:rsid w:val="00C43064"/>
    <w:rsid w:val="00C46CF7"/>
    <w:rsid w:val="00C5075A"/>
    <w:rsid w:val="00C531D2"/>
    <w:rsid w:val="00C5359D"/>
    <w:rsid w:val="00C5422D"/>
    <w:rsid w:val="00C560F8"/>
    <w:rsid w:val="00C56B35"/>
    <w:rsid w:val="00C5784A"/>
    <w:rsid w:val="00C601A0"/>
    <w:rsid w:val="00C60DA6"/>
    <w:rsid w:val="00C613E2"/>
    <w:rsid w:val="00C615A2"/>
    <w:rsid w:val="00C64352"/>
    <w:rsid w:val="00C64583"/>
    <w:rsid w:val="00C64999"/>
    <w:rsid w:val="00C652AD"/>
    <w:rsid w:val="00C67952"/>
    <w:rsid w:val="00C679FA"/>
    <w:rsid w:val="00C708A3"/>
    <w:rsid w:val="00C728B8"/>
    <w:rsid w:val="00C72B96"/>
    <w:rsid w:val="00C72CD0"/>
    <w:rsid w:val="00C73019"/>
    <w:rsid w:val="00C74B92"/>
    <w:rsid w:val="00C754E4"/>
    <w:rsid w:val="00C77852"/>
    <w:rsid w:val="00C77F68"/>
    <w:rsid w:val="00C77FB2"/>
    <w:rsid w:val="00C8015C"/>
    <w:rsid w:val="00C80EA7"/>
    <w:rsid w:val="00C80EFD"/>
    <w:rsid w:val="00C82997"/>
    <w:rsid w:val="00C837A4"/>
    <w:rsid w:val="00C8395B"/>
    <w:rsid w:val="00C8607F"/>
    <w:rsid w:val="00C8684A"/>
    <w:rsid w:val="00C9089A"/>
    <w:rsid w:val="00C92A68"/>
    <w:rsid w:val="00C93445"/>
    <w:rsid w:val="00C949F6"/>
    <w:rsid w:val="00C94E8D"/>
    <w:rsid w:val="00C95666"/>
    <w:rsid w:val="00C95DDC"/>
    <w:rsid w:val="00C96F0D"/>
    <w:rsid w:val="00CA1CFF"/>
    <w:rsid w:val="00CA200E"/>
    <w:rsid w:val="00CA24F6"/>
    <w:rsid w:val="00CA2610"/>
    <w:rsid w:val="00CA395F"/>
    <w:rsid w:val="00CA4039"/>
    <w:rsid w:val="00CA52BB"/>
    <w:rsid w:val="00CA7DF9"/>
    <w:rsid w:val="00CB0450"/>
    <w:rsid w:val="00CB0667"/>
    <w:rsid w:val="00CB30AC"/>
    <w:rsid w:val="00CB4541"/>
    <w:rsid w:val="00CB7C49"/>
    <w:rsid w:val="00CC0178"/>
    <w:rsid w:val="00CC1E9D"/>
    <w:rsid w:val="00CC36A5"/>
    <w:rsid w:val="00CC5A27"/>
    <w:rsid w:val="00CD1F8B"/>
    <w:rsid w:val="00CD30B2"/>
    <w:rsid w:val="00CD3215"/>
    <w:rsid w:val="00CD39EB"/>
    <w:rsid w:val="00CD7824"/>
    <w:rsid w:val="00CE4B98"/>
    <w:rsid w:val="00CE60A6"/>
    <w:rsid w:val="00CE639D"/>
    <w:rsid w:val="00CF0CF3"/>
    <w:rsid w:val="00CF1DB8"/>
    <w:rsid w:val="00CF3F5B"/>
    <w:rsid w:val="00CF4533"/>
    <w:rsid w:val="00CF47FC"/>
    <w:rsid w:val="00CF567D"/>
    <w:rsid w:val="00D006C8"/>
    <w:rsid w:val="00D00D49"/>
    <w:rsid w:val="00D01F19"/>
    <w:rsid w:val="00D035BF"/>
    <w:rsid w:val="00D04487"/>
    <w:rsid w:val="00D04E91"/>
    <w:rsid w:val="00D07129"/>
    <w:rsid w:val="00D07E24"/>
    <w:rsid w:val="00D10EF6"/>
    <w:rsid w:val="00D1105E"/>
    <w:rsid w:val="00D11E6C"/>
    <w:rsid w:val="00D11FBF"/>
    <w:rsid w:val="00D12749"/>
    <w:rsid w:val="00D13E78"/>
    <w:rsid w:val="00D158F2"/>
    <w:rsid w:val="00D16AEF"/>
    <w:rsid w:val="00D17A30"/>
    <w:rsid w:val="00D2033D"/>
    <w:rsid w:val="00D20EEF"/>
    <w:rsid w:val="00D21A81"/>
    <w:rsid w:val="00D224E0"/>
    <w:rsid w:val="00D234E2"/>
    <w:rsid w:val="00D245FA"/>
    <w:rsid w:val="00D26610"/>
    <w:rsid w:val="00D268C6"/>
    <w:rsid w:val="00D30A5C"/>
    <w:rsid w:val="00D30FB5"/>
    <w:rsid w:val="00D32123"/>
    <w:rsid w:val="00D35872"/>
    <w:rsid w:val="00D37DFB"/>
    <w:rsid w:val="00D37F27"/>
    <w:rsid w:val="00D40190"/>
    <w:rsid w:val="00D43536"/>
    <w:rsid w:val="00D45239"/>
    <w:rsid w:val="00D4528B"/>
    <w:rsid w:val="00D464D5"/>
    <w:rsid w:val="00D46943"/>
    <w:rsid w:val="00D50CF3"/>
    <w:rsid w:val="00D5109F"/>
    <w:rsid w:val="00D5170D"/>
    <w:rsid w:val="00D53236"/>
    <w:rsid w:val="00D5456D"/>
    <w:rsid w:val="00D54632"/>
    <w:rsid w:val="00D54B55"/>
    <w:rsid w:val="00D55333"/>
    <w:rsid w:val="00D56CAB"/>
    <w:rsid w:val="00D57898"/>
    <w:rsid w:val="00D57AB7"/>
    <w:rsid w:val="00D616AA"/>
    <w:rsid w:val="00D620D1"/>
    <w:rsid w:val="00D645FD"/>
    <w:rsid w:val="00D70A55"/>
    <w:rsid w:val="00D71D31"/>
    <w:rsid w:val="00D72B4D"/>
    <w:rsid w:val="00D72D4A"/>
    <w:rsid w:val="00D731B4"/>
    <w:rsid w:val="00D731F0"/>
    <w:rsid w:val="00D76841"/>
    <w:rsid w:val="00D800B8"/>
    <w:rsid w:val="00D82398"/>
    <w:rsid w:val="00D82865"/>
    <w:rsid w:val="00D85A4B"/>
    <w:rsid w:val="00D86B34"/>
    <w:rsid w:val="00D87E51"/>
    <w:rsid w:val="00D90F9C"/>
    <w:rsid w:val="00D90FDA"/>
    <w:rsid w:val="00D92684"/>
    <w:rsid w:val="00D93D49"/>
    <w:rsid w:val="00D97F0B"/>
    <w:rsid w:val="00DA0BDF"/>
    <w:rsid w:val="00DA294F"/>
    <w:rsid w:val="00DA35DC"/>
    <w:rsid w:val="00DA395D"/>
    <w:rsid w:val="00DA59D3"/>
    <w:rsid w:val="00DA5AB2"/>
    <w:rsid w:val="00DA6BD8"/>
    <w:rsid w:val="00DA79D9"/>
    <w:rsid w:val="00DB1532"/>
    <w:rsid w:val="00DB19E6"/>
    <w:rsid w:val="00DB2C07"/>
    <w:rsid w:val="00DB3B8A"/>
    <w:rsid w:val="00DB46C9"/>
    <w:rsid w:val="00DB470F"/>
    <w:rsid w:val="00DB59BE"/>
    <w:rsid w:val="00DB6FE6"/>
    <w:rsid w:val="00DC0041"/>
    <w:rsid w:val="00DC1490"/>
    <w:rsid w:val="00DC1AFB"/>
    <w:rsid w:val="00DC1C39"/>
    <w:rsid w:val="00DC3AB3"/>
    <w:rsid w:val="00DC4CF9"/>
    <w:rsid w:val="00DC6F94"/>
    <w:rsid w:val="00DC73EB"/>
    <w:rsid w:val="00DD3BFB"/>
    <w:rsid w:val="00DD55BB"/>
    <w:rsid w:val="00DD6769"/>
    <w:rsid w:val="00DE0FE8"/>
    <w:rsid w:val="00DE128B"/>
    <w:rsid w:val="00DE272C"/>
    <w:rsid w:val="00DE745A"/>
    <w:rsid w:val="00DE7E27"/>
    <w:rsid w:val="00DF18F5"/>
    <w:rsid w:val="00DF1F0A"/>
    <w:rsid w:val="00DF45B3"/>
    <w:rsid w:val="00DF4D93"/>
    <w:rsid w:val="00DF61F5"/>
    <w:rsid w:val="00DF6D68"/>
    <w:rsid w:val="00DF7C72"/>
    <w:rsid w:val="00E00729"/>
    <w:rsid w:val="00E00CCB"/>
    <w:rsid w:val="00E019DF"/>
    <w:rsid w:val="00E02198"/>
    <w:rsid w:val="00E02575"/>
    <w:rsid w:val="00E065E8"/>
    <w:rsid w:val="00E120CC"/>
    <w:rsid w:val="00E124E8"/>
    <w:rsid w:val="00E133FA"/>
    <w:rsid w:val="00E1522D"/>
    <w:rsid w:val="00E153C9"/>
    <w:rsid w:val="00E15BCA"/>
    <w:rsid w:val="00E1604F"/>
    <w:rsid w:val="00E219D6"/>
    <w:rsid w:val="00E2270C"/>
    <w:rsid w:val="00E22825"/>
    <w:rsid w:val="00E23451"/>
    <w:rsid w:val="00E245DB"/>
    <w:rsid w:val="00E26547"/>
    <w:rsid w:val="00E30384"/>
    <w:rsid w:val="00E3043A"/>
    <w:rsid w:val="00E306B8"/>
    <w:rsid w:val="00E31431"/>
    <w:rsid w:val="00E3165D"/>
    <w:rsid w:val="00E3465B"/>
    <w:rsid w:val="00E34D78"/>
    <w:rsid w:val="00E3554F"/>
    <w:rsid w:val="00E376F6"/>
    <w:rsid w:val="00E42B23"/>
    <w:rsid w:val="00E44484"/>
    <w:rsid w:val="00E448C8"/>
    <w:rsid w:val="00E45AA7"/>
    <w:rsid w:val="00E46047"/>
    <w:rsid w:val="00E46230"/>
    <w:rsid w:val="00E469E0"/>
    <w:rsid w:val="00E46CDD"/>
    <w:rsid w:val="00E47D8F"/>
    <w:rsid w:val="00E47F15"/>
    <w:rsid w:val="00E50626"/>
    <w:rsid w:val="00E52117"/>
    <w:rsid w:val="00E52406"/>
    <w:rsid w:val="00E56117"/>
    <w:rsid w:val="00E561B8"/>
    <w:rsid w:val="00E5675F"/>
    <w:rsid w:val="00E6033A"/>
    <w:rsid w:val="00E62FEA"/>
    <w:rsid w:val="00E6660E"/>
    <w:rsid w:val="00E67937"/>
    <w:rsid w:val="00E71D63"/>
    <w:rsid w:val="00E727CB"/>
    <w:rsid w:val="00E73BC7"/>
    <w:rsid w:val="00E74C30"/>
    <w:rsid w:val="00E7619A"/>
    <w:rsid w:val="00E80CE6"/>
    <w:rsid w:val="00E81F6F"/>
    <w:rsid w:val="00E82818"/>
    <w:rsid w:val="00E82B80"/>
    <w:rsid w:val="00E8310E"/>
    <w:rsid w:val="00E84348"/>
    <w:rsid w:val="00E85937"/>
    <w:rsid w:val="00E900FA"/>
    <w:rsid w:val="00E92456"/>
    <w:rsid w:val="00E93688"/>
    <w:rsid w:val="00E93BBB"/>
    <w:rsid w:val="00E95121"/>
    <w:rsid w:val="00E96C44"/>
    <w:rsid w:val="00E97B5B"/>
    <w:rsid w:val="00EA16D6"/>
    <w:rsid w:val="00EA1E9C"/>
    <w:rsid w:val="00EA1ED3"/>
    <w:rsid w:val="00EA2032"/>
    <w:rsid w:val="00EA2608"/>
    <w:rsid w:val="00EA3583"/>
    <w:rsid w:val="00EA3B5B"/>
    <w:rsid w:val="00EA3B8F"/>
    <w:rsid w:val="00EA3F09"/>
    <w:rsid w:val="00EA67C8"/>
    <w:rsid w:val="00EA69BD"/>
    <w:rsid w:val="00EB0A2F"/>
    <w:rsid w:val="00EB20A8"/>
    <w:rsid w:val="00EB4D9E"/>
    <w:rsid w:val="00EB6446"/>
    <w:rsid w:val="00EB713C"/>
    <w:rsid w:val="00EB76DE"/>
    <w:rsid w:val="00EC154E"/>
    <w:rsid w:val="00EC173D"/>
    <w:rsid w:val="00EC332D"/>
    <w:rsid w:val="00EC4626"/>
    <w:rsid w:val="00ED03F9"/>
    <w:rsid w:val="00ED1D07"/>
    <w:rsid w:val="00ED261B"/>
    <w:rsid w:val="00ED5260"/>
    <w:rsid w:val="00ED6A2D"/>
    <w:rsid w:val="00EE0D44"/>
    <w:rsid w:val="00EE1847"/>
    <w:rsid w:val="00EE354C"/>
    <w:rsid w:val="00EE5342"/>
    <w:rsid w:val="00EE5424"/>
    <w:rsid w:val="00EF0275"/>
    <w:rsid w:val="00EF0821"/>
    <w:rsid w:val="00EF0A64"/>
    <w:rsid w:val="00EF1712"/>
    <w:rsid w:val="00EF17F3"/>
    <w:rsid w:val="00EF19FE"/>
    <w:rsid w:val="00EF232C"/>
    <w:rsid w:val="00EF66FC"/>
    <w:rsid w:val="00EF69A9"/>
    <w:rsid w:val="00EF73F1"/>
    <w:rsid w:val="00F021C7"/>
    <w:rsid w:val="00F027F6"/>
    <w:rsid w:val="00F02B87"/>
    <w:rsid w:val="00F06A7A"/>
    <w:rsid w:val="00F072A9"/>
    <w:rsid w:val="00F079C9"/>
    <w:rsid w:val="00F11C18"/>
    <w:rsid w:val="00F132BE"/>
    <w:rsid w:val="00F1369A"/>
    <w:rsid w:val="00F15357"/>
    <w:rsid w:val="00F15C83"/>
    <w:rsid w:val="00F16981"/>
    <w:rsid w:val="00F16DAF"/>
    <w:rsid w:val="00F171BB"/>
    <w:rsid w:val="00F23C96"/>
    <w:rsid w:val="00F2479F"/>
    <w:rsid w:val="00F24B87"/>
    <w:rsid w:val="00F25BBE"/>
    <w:rsid w:val="00F27A4B"/>
    <w:rsid w:val="00F33275"/>
    <w:rsid w:val="00F33A20"/>
    <w:rsid w:val="00F33BF8"/>
    <w:rsid w:val="00F33C57"/>
    <w:rsid w:val="00F34724"/>
    <w:rsid w:val="00F36801"/>
    <w:rsid w:val="00F36D32"/>
    <w:rsid w:val="00F37424"/>
    <w:rsid w:val="00F42D5E"/>
    <w:rsid w:val="00F431EC"/>
    <w:rsid w:val="00F43AA5"/>
    <w:rsid w:val="00F441EF"/>
    <w:rsid w:val="00F44323"/>
    <w:rsid w:val="00F45470"/>
    <w:rsid w:val="00F456FF"/>
    <w:rsid w:val="00F45990"/>
    <w:rsid w:val="00F466B9"/>
    <w:rsid w:val="00F46FDD"/>
    <w:rsid w:val="00F47B87"/>
    <w:rsid w:val="00F50728"/>
    <w:rsid w:val="00F51BFC"/>
    <w:rsid w:val="00F537BC"/>
    <w:rsid w:val="00F55535"/>
    <w:rsid w:val="00F57EA5"/>
    <w:rsid w:val="00F60969"/>
    <w:rsid w:val="00F621FD"/>
    <w:rsid w:val="00F65FDC"/>
    <w:rsid w:val="00F67C65"/>
    <w:rsid w:val="00F7478F"/>
    <w:rsid w:val="00F80DA6"/>
    <w:rsid w:val="00F81E6B"/>
    <w:rsid w:val="00F86EDA"/>
    <w:rsid w:val="00F9121D"/>
    <w:rsid w:val="00F92D61"/>
    <w:rsid w:val="00F94060"/>
    <w:rsid w:val="00F94EDD"/>
    <w:rsid w:val="00F9753C"/>
    <w:rsid w:val="00F97702"/>
    <w:rsid w:val="00FA073B"/>
    <w:rsid w:val="00FA17D5"/>
    <w:rsid w:val="00FA1D6C"/>
    <w:rsid w:val="00FA218D"/>
    <w:rsid w:val="00FA30E2"/>
    <w:rsid w:val="00FA7450"/>
    <w:rsid w:val="00FB0CD4"/>
    <w:rsid w:val="00FB1B62"/>
    <w:rsid w:val="00FB26E8"/>
    <w:rsid w:val="00FB5E16"/>
    <w:rsid w:val="00FC0786"/>
    <w:rsid w:val="00FC3E23"/>
    <w:rsid w:val="00FC418A"/>
    <w:rsid w:val="00FC49A6"/>
    <w:rsid w:val="00FC4DA7"/>
    <w:rsid w:val="00FC5111"/>
    <w:rsid w:val="00FC5B3B"/>
    <w:rsid w:val="00FC5C6A"/>
    <w:rsid w:val="00FC77DF"/>
    <w:rsid w:val="00FD0514"/>
    <w:rsid w:val="00FD0B56"/>
    <w:rsid w:val="00FD0D91"/>
    <w:rsid w:val="00FD3316"/>
    <w:rsid w:val="00FD3544"/>
    <w:rsid w:val="00FD3733"/>
    <w:rsid w:val="00FD4A4D"/>
    <w:rsid w:val="00FD5C7D"/>
    <w:rsid w:val="00FD779B"/>
    <w:rsid w:val="00FE36D5"/>
    <w:rsid w:val="00FF09FE"/>
    <w:rsid w:val="00FF56C5"/>
    <w:rsid w:val="00FF72D1"/>
    <w:rsid w:val="00FF7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A69B2"/>
  <w15:docId w15:val="{366E1BCD-9C84-4267-AB03-EDFC7346E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3"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iPriority="0"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67952"/>
  </w:style>
  <w:style w:type="paragraph" w:styleId="Heading1">
    <w:name w:val="heading 1"/>
    <w:aliases w:val="h1,Header 1,Heading 0,l1,h11,l11,Attribute Heading 1,Heading 11,Main Heading,Appendix 1,Chapterh1,CCBS,Level 1 Topic Heading,h1 chapter heading,Main Section,QCI heading 1,12,A MAJOR/BOLD,header1,11,h12"/>
    <w:basedOn w:val="Normal"/>
    <w:next w:val="BodyText"/>
    <w:link w:val="Heading1Char"/>
    <w:qFormat/>
    <w:rsid w:val="00C67952"/>
    <w:pPr>
      <w:keepNext/>
      <w:keepLines/>
      <w:numPr>
        <w:numId w:val="4"/>
      </w:numPr>
      <w:spacing w:after="40" w:line="240" w:lineRule="auto"/>
      <w:outlineLvl w:val="0"/>
    </w:pPr>
    <w:rPr>
      <w:rFonts w:asciiTheme="majorHAnsi" w:eastAsiaTheme="majorEastAsia" w:hAnsiTheme="majorHAnsi" w:cstheme="majorBidi"/>
      <w:b/>
      <w:bCs/>
      <w:i/>
      <w:sz w:val="32"/>
      <w:szCs w:val="28"/>
    </w:rPr>
  </w:style>
  <w:style w:type="paragraph" w:styleId="Heading2">
    <w:name w:val="heading 2"/>
    <w:basedOn w:val="Normal"/>
    <w:next w:val="BodyText"/>
    <w:link w:val="Heading2Char"/>
    <w:unhideWhenUsed/>
    <w:qFormat/>
    <w:rsid w:val="00C67952"/>
    <w:pPr>
      <w:keepNext/>
      <w:keepLines/>
      <w:numPr>
        <w:ilvl w:val="1"/>
        <w:numId w:val="4"/>
      </w:numPr>
      <w:spacing w:after="40" w:line="240" w:lineRule="auto"/>
      <w:outlineLvl w:val="1"/>
    </w:pPr>
    <w:rPr>
      <w:rFonts w:asciiTheme="majorHAnsi" w:eastAsiaTheme="majorEastAsia" w:hAnsiTheme="majorHAnsi" w:cstheme="majorBidi"/>
      <w:b/>
      <w:bCs/>
      <w:i/>
      <w:sz w:val="24"/>
      <w:szCs w:val="26"/>
    </w:rPr>
  </w:style>
  <w:style w:type="paragraph" w:styleId="Heading3">
    <w:name w:val="heading 3"/>
    <w:basedOn w:val="Normal"/>
    <w:next w:val="BodyText"/>
    <w:link w:val="Heading3Char"/>
    <w:unhideWhenUsed/>
    <w:qFormat/>
    <w:rsid w:val="00C67952"/>
    <w:pPr>
      <w:keepNext/>
      <w:keepLines/>
      <w:numPr>
        <w:ilvl w:val="2"/>
        <w:numId w:val="4"/>
      </w:numPr>
      <w:spacing w:after="40" w:line="240" w:lineRule="auto"/>
      <w:outlineLvl w:val="2"/>
    </w:pPr>
    <w:rPr>
      <w:rFonts w:asciiTheme="majorHAnsi" w:eastAsiaTheme="majorEastAsia" w:hAnsiTheme="majorHAnsi" w:cstheme="majorBidi"/>
      <w:bCs/>
      <w:i/>
      <w:sz w:val="24"/>
    </w:rPr>
  </w:style>
  <w:style w:type="paragraph" w:styleId="Heading4">
    <w:name w:val="heading 4"/>
    <w:basedOn w:val="Normal"/>
    <w:next w:val="BodyText"/>
    <w:link w:val="Heading4Char"/>
    <w:unhideWhenUsed/>
    <w:qFormat/>
    <w:rsid w:val="00C67952"/>
    <w:pPr>
      <w:keepNext/>
      <w:keepLines/>
      <w:numPr>
        <w:ilvl w:val="3"/>
        <w:numId w:val="4"/>
      </w:numPr>
      <w:spacing w:after="40" w:line="240" w:lineRule="auto"/>
      <w:outlineLvl w:val="3"/>
    </w:pPr>
    <w:rPr>
      <w:rFonts w:asciiTheme="majorHAnsi" w:eastAsiaTheme="majorEastAsia" w:hAnsiTheme="majorHAnsi" w:cstheme="majorBidi"/>
      <w:bCs/>
      <w:i/>
      <w:iCs/>
    </w:rPr>
  </w:style>
  <w:style w:type="paragraph" w:styleId="Heading5">
    <w:name w:val="heading 5"/>
    <w:aliases w:val="H5,H51"/>
    <w:basedOn w:val="Normal"/>
    <w:next w:val="BodyText"/>
    <w:link w:val="Heading5Char"/>
    <w:unhideWhenUsed/>
    <w:qFormat/>
    <w:rsid w:val="00C67952"/>
    <w:pPr>
      <w:keepNext/>
      <w:keepLines/>
      <w:numPr>
        <w:ilvl w:val="4"/>
        <w:numId w:val="4"/>
      </w:numPr>
      <w:spacing w:after="40" w:line="240" w:lineRule="auto"/>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C67952"/>
    <w:pPr>
      <w:keepNext/>
      <w:keepLines/>
      <w:numPr>
        <w:ilvl w:val="5"/>
        <w:numId w:val="4"/>
      </w:numPr>
      <w:spacing w:after="40" w:line="240" w:lineRule="auto"/>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C67952"/>
    <w:pPr>
      <w:keepNext/>
      <w:keepLines/>
      <w:numPr>
        <w:ilvl w:val="6"/>
        <w:numId w:val="4"/>
      </w:numPr>
      <w:spacing w:after="40" w:line="240" w:lineRule="auto"/>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qFormat/>
    <w:rsid w:val="00C67952"/>
    <w:pPr>
      <w:keepNext/>
      <w:keepLines/>
      <w:numPr>
        <w:ilvl w:val="7"/>
        <w:numId w:val="4"/>
      </w:numPr>
      <w:spacing w:after="4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nhideWhenUsed/>
    <w:qFormat/>
    <w:rsid w:val="00C67952"/>
    <w:pPr>
      <w:keepNext/>
      <w:keepLines/>
      <w:numPr>
        <w:ilvl w:val="8"/>
        <w:numId w:val="4"/>
      </w:numPr>
      <w:spacing w:after="40" w:line="240" w:lineRule="auto"/>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C67952"/>
  </w:style>
  <w:style w:type="character" w:customStyle="1" w:styleId="BodyTextChar">
    <w:name w:val="Body Text Char"/>
    <w:basedOn w:val="DefaultParagraphFont"/>
    <w:link w:val="BodyText"/>
    <w:rsid w:val="00C67952"/>
  </w:style>
  <w:style w:type="paragraph" w:customStyle="1" w:styleId="BodySingle">
    <w:name w:val="Body Single"/>
    <w:basedOn w:val="BodyText"/>
    <w:link w:val="BodySingleChar"/>
    <w:uiPriority w:val="1"/>
    <w:qFormat/>
    <w:rsid w:val="00C67952"/>
    <w:pPr>
      <w:spacing w:after="0"/>
    </w:pPr>
  </w:style>
  <w:style w:type="paragraph" w:styleId="Header">
    <w:name w:val="header"/>
    <w:aliases w:val="L1 Header"/>
    <w:basedOn w:val="Normal"/>
    <w:link w:val="Head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BodySingleChar">
    <w:name w:val="Body Single Char"/>
    <w:basedOn w:val="BodyTextChar"/>
    <w:link w:val="BodySingle"/>
    <w:uiPriority w:val="1"/>
    <w:rsid w:val="00C67952"/>
  </w:style>
  <w:style w:type="character" w:customStyle="1" w:styleId="HeaderChar">
    <w:name w:val="Header Char"/>
    <w:aliases w:val="L1 Header Char"/>
    <w:basedOn w:val="DefaultParagraphFont"/>
    <w:link w:val="Header"/>
    <w:uiPriority w:val="99"/>
    <w:rsid w:val="00C67952"/>
    <w:rPr>
      <w:rFonts w:asciiTheme="minorHAnsi" w:hAnsiTheme="minorHAnsi"/>
      <w:sz w:val="18"/>
    </w:rPr>
  </w:style>
  <w:style w:type="paragraph" w:styleId="Footer">
    <w:name w:val="footer"/>
    <w:aliases w:val="|| Footer"/>
    <w:basedOn w:val="Normal"/>
    <w:link w:val="Foot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FooterChar">
    <w:name w:val="Footer Char"/>
    <w:aliases w:val="|| Footer Char"/>
    <w:basedOn w:val="DefaultParagraphFont"/>
    <w:link w:val="Footer"/>
    <w:uiPriority w:val="99"/>
    <w:rsid w:val="00C67952"/>
    <w:rPr>
      <w:rFonts w:asciiTheme="minorHAnsi" w:hAnsiTheme="minorHAnsi"/>
      <w:sz w:val="18"/>
    </w:rPr>
  </w:style>
  <w:style w:type="character" w:customStyle="1" w:styleId="Heading1Char">
    <w:name w:val="Heading 1 Char"/>
    <w:aliases w:val="h1 Char,Header 1 Char,Heading 0 Char,l1 Char,h11 Char,l11 Char,Attribute Heading 1 Char,Heading 11 Char,Main Heading Char,Appendix 1 Char,Chapterh1 Char,CCBS Char,Level 1 Topic Heading Char,h1 chapter heading Char,Main Section Char"/>
    <w:basedOn w:val="DefaultParagraphFont"/>
    <w:link w:val="Heading1"/>
    <w:rsid w:val="00C6795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rsid w:val="00C6795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rsid w:val="00C67952"/>
    <w:rPr>
      <w:rFonts w:asciiTheme="majorHAnsi" w:eastAsiaTheme="majorEastAsia" w:hAnsiTheme="majorHAnsi" w:cstheme="majorBidi"/>
      <w:bCs/>
      <w:i/>
      <w:sz w:val="24"/>
    </w:rPr>
  </w:style>
  <w:style w:type="character" w:customStyle="1" w:styleId="Heading4Char">
    <w:name w:val="Heading 4 Char"/>
    <w:basedOn w:val="DefaultParagraphFont"/>
    <w:link w:val="Heading4"/>
    <w:rsid w:val="00C67952"/>
    <w:rPr>
      <w:rFonts w:asciiTheme="majorHAnsi" w:eastAsiaTheme="majorEastAsia" w:hAnsiTheme="majorHAnsi" w:cstheme="majorBidi"/>
      <w:bCs/>
      <w:i/>
      <w:iCs/>
    </w:rPr>
  </w:style>
  <w:style w:type="character" w:customStyle="1" w:styleId="Heading5Char">
    <w:name w:val="Heading 5 Char"/>
    <w:aliases w:val="H5 Char,H51 Char"/>
    <w:basedOn w:val="DefaultParagraphFont"/>
    <w:link w:val="Heading5"/>
    <w:rsid w:val="00C67952"/>
    <w:rPr>
      <w:rFonts w:asciiTheme="majorHAnsi" w:eastAsiaTheme="majorEastAsia" w:hAnsiTheme="majorHAnsi" w:cstheme="majorBidi"/>
    </w:rPr>
  </w:style>
  <w:style w:type="paragraph" w:styleId="Title">
    <w:name w:val="Title"/>
    <w:basedOn w:val="Normal"/>
    <w:next w:val="Subtitle"/>
    <w:link w:val="TitleChar"/>
    <w:uiPriority w:val="10"/>
    <w:qFormat/>
    <w:rsid w:val="00C67952"/>
    <w:pPr>
      <w:spacing w:after="0" w:line="240" w:lineRule="auto"/>
    </w:pPr>
    <w:rPr>
      <w:rFonts w:asciiTheme="majorHAnsi" w:eastAsiaTheme="majorEastAsia" w:hAnsiTheme="majorHAnsi" w:cstheme="majorBidi"/>
      <w:b/>
      <w:i/>
      <w:spacing w:val="5"/>
      <w:kern w:val="28"/>
      <w:sz w:val="56"/>
      <w:szCs w:val="52"/>
    </w:rPr>
  </w:style>
  <w:style w:type="character" w:customStyle="1" w:styleId="TitleChar">
    <w:name w:val="Title Char"/>
    <w:basedOn w:val="DefaultParagraphFont"/>
    <w:link w:val="Title"/>
    <w:uiPriority w:val="10"/>
    <w:rsid w:val="00C6795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C67952"/>
    <w:pPr>
      <w:spacing w:before="480"/>
      <w:outlineLvl w:val="9"/>
    </w:pPr>
    <w:rPr>
      <w:lang w:val="en-US"/>
    </w:rPr>
  </w:style>
  <w:style w:type="paragraph" w:styleId="Subtitle">
    <w:name w:val="Subtitle"/>
    <w:basedOn w:val="Normal"/>
    <w:next w:val="BodyText"/>
    <w:link w:val="SubtitleChar"/>
    <w:uiPriority w:val="11"/>
    <w:qFormat/>
    <w:rsid w:val="00C67952"/>
    <w:pPr>
      <w:numPr>
        <w:ilvl w:val="1"/>
      </w:numPr>
      <w:spacing w:after="1200" w:line="240" w:lineRule="auto"/>
    </w:pPr>
    <w:rPr>
      <w:rFonts w:asciiTheme="majorHAnsi" w:eastAsiaTheme="majorEastAsia" w:hAnsiTheme="majorHAnsi" w:cstheme="majorBidi"/>
      <w:iCs/>
      <w:spacing w:val="15"/>
      <w:sz w:val="40"/>
      <w:szCs w:val="24"/>
    </w:rPr>
  </w:style>
  <w:style w:type="character" w:customStyle="1" w:styleId="SubtitleChar">
    <w:name w:val="Subtitle Char"/>
    <w:basedOn w:val="DefaultParagraphFont"/>
    <w:link w:val="Subtitle"/>
    <w:uiPriority w:val="11"/>
    <w:rsid w:val="00C6795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C67952"/>
    <w:pPr>
      <w:spacing w:after="100"/>
    </w:pPr>
  </w:style>
  <w:style w:type="paragraph" w:styleId="TOC2">
    <w:name w:val="toc 2"/>
    <w:basedOn w:val="Normal"/>
    <w:next w:val="Normal"/>
    <w:autoRedefine/>
    <w:uiPriority w:val="39"/>
    <w:unhideWhenUsed/>
    <w:rsid w:val="00C67952"/>
    <w:pPr>
      <w:spacing w:after="100"/>
      <w:ind w:left="200"/>
    </w:pPr>
  </w:style>
  <w:style w:type="paragraph" w:styleId="TOC3">
    <w:name w:val="toc 3"/>
    <w:basedOn w:val="Normal"/>
    <w:next w:val="Normal"/>
    <w:autoRedefine/>
    <w:uiPriority w:val="39"/>
    <w:unhideWhenUsed/>
    <w:rsid w:val="00C67952"/>
    <w:pPr>
      <w:spacing w:after="100"/>
      <w:ind w:left="400"/>
    </w:pPr>
  </w:style>
  <w:style w:type="character" w:styleId="Hyperlink">
    <w:name w:val="Hyperlink"/>
    <w:basedOn w:val="DefaultParagraphFont"/>
    <w:uiPriority w:val="99"/>
    <w:unhideWhenUsed/>
    <w:rsid w:val="00C67952"/>
    <w:rPr>
      <w:color w:val="0000FF" w:themeColor="hyperlink"/>
      <w:u w:val="single"/>
    </w:rPr>
  </w:style>
  <w:style w:type="paragraph" w:styleId="BalloonText">
    <w:name w:val="Balloon Text"/>
    <w:basedOn w:val="Normal"/>
    <w:link w:val="BalloonTextChar"/>
    <w:uiPriority w:val="99"/>
    <w:semiHidden/>
    <w:unhideWhenUsed/>
    <w:rsid w:val="00C67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952"/>
    <w:rPr>
      <w:rFonts w:ascii="Tahoma" w:hAnsi="Tahoma" w:cs="Tahoma"/>
      <w:sz w:val="16"/>
      <w:szCs w:val="16"/>
    </w:rPr>
  </w:style>
  <w:style w:type="paragraph" w:styleId="ListBullet">
    <w:name w:val="List Bullet"/>
    <w:basedOn w:val="Normal"/>
    <w:uiPriority w:val="13"/>
    <w:unhideWhenUsed/>
    <w:qFormat/>
    <w:rsid w:val="00C67952"/>
    <w:pPr>
      <w:numPr>
        <w:numId w:val="1"/>
      </w:numPr>
      <w:contextualSpacing/>
    </w:pPr>
  </w:style>
  <w:style w:type="numbering" w:customStyle="1" w:styleId="PwCListBullets1">
    <w:name w:val="PwC List Bullets 1"/>
    <w:uiPriority w:val="99"/>
    <w:rsid w:val="00C67952"/>
    <w:pPr>
      <w:numPr>
        <w:numId w:val="1"/>
      </w:numPr>
    </w:pPr>
  </w:style>
  <w:style w:type="numbering" w:customStyle="1" w:styleId="PwCListNumbers1">
    <w:name w:val="PwC List Numbers 1"/>
    <w:uiPriority w:val="99"/>
    <w:rsid w:val="00C67952"/>
    <w:pPr>
      <w:numPr>
        <w:numId w:val="2"/>
      </w:numPr>
    </w:pPr>
  </w:style>
  <w:style w:type="paragraph" w:styleId="ListNumber">
    <w:name w:val="List Number"/>
    <w:basedOn w:val="Normal"/>
    <w:unhideWhenUsed/>
    <w:qFormat/>
    <w:rsid w:val="00C67952"/>
    <w:pPr>
      <w:numPr>
        <w:numId w:val="7"/>
      </w:numPr>
      <w:contextualSpacing/>
    </w:pPr>
  </w:style>
  <w:style w:type="paragraph" w:styleId="ListBullet2">
    <w:name w:val="List Bullet 2"/>
    <w:basedOn w:val="Normal"/>
    <w:uiPriority w:val="13"/>
    <w:unhideWhenUsed/>
    <w:qFormat/>
    <w:rsid w:val="00C67952"/>
    <w:pPr>
      <w:numPr>
        <w:ilvl w:val="1"/>
        <w:numId w:val="1"/>
      </w:numPr>
      <w:contextualSpacing/>
    </w:pPr>
  </w:style>
  <w:style w:type="paragraph" w:styleId="ListBullet3">
    <w:name w:val="List Bullet 3"/>
    <w:basedOn w:val="Normal"/>
    <w:uiPriority w:val="13"/>
    <w:unhideWhenUsed/>
    <w:qFormat/>
    <w:rsid w:val="00C67952"/>
    <w:pPr>
      <w:numPr>
        <w:ilvl w:val="2"/>
        <w:numId w:val="1"/>
      </w:numPr>
      <w:contextualSpacing/>
    </w:pPr>
  </w:style>
  <w:style w:type="paragraph" w:styleId="ListBullet4">
    <w:name w:val="List Bullet 4"/>
    <w:basedOn w:val="Normal"/>
    <w:uiPriority w:val="13"/>
    <w:unhideWhenUsed/>
    <w:rsid w:val="00C67952"/>
    <w:pPr>
      <w:numPr>
        <w:ilvl w:val="3"/>
        <w:numId w:val="1"/>
      </w:numPr>
      <w:contextualSpacing/>
    </w:pPr>
  </w:style>
  <w:style w:type="paragraph" w:styleId="ListBullet5">
    <w:name w:val="List Bullet 5"/>
    <w:basedOn w:val="Normal"/>
    <w:uiPriority w:val="13"/>
    <w:unhideWhenUsed/>
    <w:rsid w:val="00C67952"/>
    <w:pPr>
      <w:numPr>
        <w:ilvl w:val="4"/>
        <w:numId w:val="1"/>
      </w:numPr>
      <w:contextualSpacing/>
    </w:pPr>
  </w:style>
  <w:style w:type="paragraph" w:styleId="ListNumber2">
    <w:name w:val="List Number 2"/>
    <w:basedOn w:val="Normal"/>
    <w:unhideWhenUsed/>
    <w:qFormat/>
    <w:rsid w:val="00C67952"/>
    <w:pPr>
      <w:numPr>
        <w:ilvl w:val="1"/>
        <w:numId w:val="7"/>
      </w:numPr>
      <w:contextualSpacing/>
    </w:pPr>
  </w:style>
  <w:style w:type="paragraph" w:styleId="ListNumber3">
    <w:name w:val="List Number 3"/>
    <w:basedOn w:val="Normal"/>
    <w:uiPriority w:val="13"/>
    <w:unhideWhenUsed/>
    <w:qFormat/>
    <w:rsid w:val="00C67952"/>
    <w:pPr>
      <w:numPr>
        <w:ilvl w:val="2"/>
        <w:numId w:val="7"/>
      </w:numPr>
      <w:contextualSpacing/>
    </w:pPr>
  </w:style>
  <w:style w:type="paragraph" w:styleId="ListNumber4">
    <w:name w:val="List Number 4"/>
    <w:basedOn w:val="Normal"/>
    <w:uiPriority w:val="13"/>
    <w:semiHidden/>
    <w:unhideWhenUsed/>
    <w:rsid w:val="00C67952"/>
    <w:pPr>
      <w:numPr>
        <w:ilvl w:val="3"/>
        <w:numId w:val="7"/>
      </w:numPr>
      <w:contextualSpacing/>
    </w:pPr>
  </w:style>
  <w:style w:type="paragraph" w:styleId="ListNumber5">
    <w:name w:val="List Number 5"/>
    <w:basedOn w:val="Normal"/>
    <w:uiPriority w:val="13"/>
    <w:semiHidden/>
    <w:unhideWhenUsed/>
    <w:rsid w:val="00C67952"/>
    <w:pPr>
      <w:numPr>
        <w:ilvl w:val="4"/>
        <w:numId w:val="7"/>
      </w:numPr>
      <w:contextualSpacing/>
    </w:pPr>
  </w:style>
  <w:style w:type="paragraph" w:styleId="List">
    <w:name w:val="List"/>
    <w:basedOn w:val="Normal"/>
    <w:uiPriority w:val="99"/>
    <w:unhideWhenUsed/>
    <w:rsid w:val="00C67952"/>
    <w:pPr>
      <w:ind w:left="567" w:hanging="567"/>
      <w:contextualSpacing/>
    </w:pPr>
  </w:style>
  <w:style w:type="paragraph" w:styleId="List2">
    <w:name w:val="List 2"/>
    <w:basedOn w:val="Normal"/>
    <w:uiPriority w:val="99"/>
    <w:semiHidden/>
    <w:unhideWhenUsed/>
    <w:rsid w:val="00C67952"/>
    <w:pPr>
      <w:ind w:left="1134" w:hanging="567"/>
      <w:contextualSpacing/>
    </w:pPr>
  </w:style>
  <w:style w:type="paragraph" w:styleId="ListContinue">
    <w:name w:val="List Continue"/>
    <w:basedOn w:val="Normal"/>
    <w:uiPriority w:val="14"/>
    <w:unhideWhenUsed/>
    <w:qFormat/>
    <w:rsid w:val="00C67952"/>
    <w:pPr>
      <w:spacing w:after="120"/>
      <w:ind w:left="567"/>
      <w:contextualSpacing/>
    </w:pPr>
  </w:style>
  <w:style w:type="paragraph" w:styleId="ListContinue2">
    <w:name w:val="List Continue 2"/>
    <w:basedOn w:val="Normal"/>
    <w:uiPriority w:val="14"/>
    <w:unhideWhenUsed/>
    <w:qFormat/>
    <w:rsid w:val="00C67952"/>
    <w:pPr>
      <w:spacing w:after="120"/>
      <w:ind w:left="1134"/>
      <w:contextualSpacing/>
    </w:pPr>
  </w:style>
  <w:style w:type="paragraph" w:styleId="ListContinue3">
    <w:name w:val="List Continue 3"/>
    <w:basedOn w:val="Normal"/>
    <w:uiPriority w:val="14"/>
    <w:unhideWhenUsed/>
    <w:qFormat/>
    <w:rsid w:val="00C67952"/>
    <w:pPr>
      <w:spacing w:after="120"/>
      <w:ind w:left="1701"/>
      <w:contextualSpacing/>
    </w:pPr>
  </w:style>
  <w:style w:type="paragraph" w:styleId="ListContinue4">
    <w:name w:val="List Continue 4"/>
    <w:basedOn w:val="Normal"/>
    <w:uiPriority w:val="14"/>
    <w:semiHidden/>
    <w:unhideWhenUsed/>
    <w:rsid w:val="00C67952"/>
    <w:pPr>
      <w:spacing w:after="120"/>
      <w:ind w:left="2268"/>
      <w:contextualSpacing/>
    </w:pPr>
  </w:style>
  <w:style w:type="paragraph" w:styleId="ListContinue5">
    <w:name w:val="List Continue 5"/>
    <w:basedOn w:val="Normal"/>
    <w:uiPriority w:val="14"/>
    <w:semiHidden/>
    <w:unhideWhenUsed/>
    <w:rsid w:val="00C67952"/>
    <w:pPr>
      <w:spacing w:after="120"/>
      <w:ind w:left="2835"/>
      <w:contextualSpacing/>
    </w:pPr>
  </w:style>
  <w:style w:type="paragraph" w:styleId="List3">
    <w:name w:val="List 3"/>
    <w:basedOn w:val="Normal"/>
    <w:uiPriority w:val="99"/>
    <w:semiHidden/>
    <w:unhideWhenUsed/>
    <w:rsid w:val="00C67952"/>
    <w:pPr>
      <w:ind w:left="1701" w:hanging="567"/>
      <w:contextualSpacing/>
    </w:pPr>
  </w:style>
  <w:style w:type="paragraph" w:styleId="List4">
    <w:name w:val="List 4"/>
    <w:basedOn w:val="Normal"/>
    <w:uiPriority w:val="99"/>
    <w:semiHidden/>
    <w:unhideWhenUsed/>
    <w:rsid w:val="00C67952"/>
    <w:pPr>
      <w:ind w:left="2268" w:hanging="567"/>
      <w:contextualSpacing/>
    </w:pPr>
  </w:style>
  <w:style w:type="paragraph" w:styleId="List5">
    <w:name w:val="List 5"/>
    <w:basedOn w:val="Normal"/>
    <w:uiPriority w:val="99"/>
    <w:semiHidden/>
    <w:unhideWhenUsed/>
    <w:rsid w:val="00C67952"/>
    <w:pPr>
      <w:ind w:left="2835" w:hanging="567"/>
      <w:contextualSpacing/>
    </w:pPr>
  </w:style>
  <w:style w:type="table" w:styleId="TableGrid">
    <w:name w:val="Table Grid"/>
    <w:basedOn w:val="TableNormal"/>
    <w:uiPriority w:val="39"/>
    <w:rsid w:val="00C679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C6795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rsid w:val="00C67952"/>
    <w:rPr>
      <w:rFonts w:asciiTheme="majorHAnsi" w:eastAsiaTheme="majorEastAsia" w:hAnsiTheme="majorHAnsi" w:cstheme="majorBidi"/>
      <w:iCs/>
    </w:rPr>
  </w:style>
  <w:style w:type="character" w:customStyle="1" w:styleId="Heading7Char">
    <w:name w:val="Heading 7 Char"/>
    <w:basedOn w:val="DefaultParagraphFont"/>
    <w:link w:val="Heading7"/>
    <w:rsid w:val="00C67952"/>
    <w:rPr>
      <w:rFonts w:asciiTheme="majorHAnsi" w:eastAsiaTheme="majorEastAsia" w:hAnsiTheme="majorHAnsi" w:cstheme="majorBidi"/>
      <w:iCs/>
    </w:rPr>
  </w:style>
  <w:style w:type="character" w:customStyle="1" w:styleId="Heading8Char">
    <w:name w:val="Heading 8 Char"/>
    <w:basedOn w:val="DefaultParagraphFont"/>
    <w:link w:val="Heading8"/>
    <w:rsid w:val="00C67952"/>
    <w:rPr>
      <w:rFonts w:asciiTheme="majorHAnsi" w:eastAsiaTheme="majorEastAsia" w:hAnsiTheme="majorHAnsi" w:cstheme="majorBidi"/>
    </w:rPr>
  </w:style>
  <w:style w:type="character" w:customStyle="1" w:styleId="Heading9Char">
    <w:name w:val="Heading 9 Char"/>
    <w:basedOn w:val="DefaultParagraphFont"/>
    <w:link w:val="Heading9"/>
    <w:rsid w:val="00C67952"/>
    <w:rPr>
      <w:rFonts w:asciiTheme="majorHAnsi" w:eastAsiaTheme="majorEastAsia" w:hAnsiTheme="majorHAnsi" w:cstheme="majorBidi"/>
      <w:iCs/>
    </w:rPr>
  </w:style>
  <w:style w:type="table" w:styleId="MediumShading2-Accent3">
    <w:name w:val="Medium Shading 2 Accent 3"/>
    <w:basedOn w:val="TableNormal"/>
    <w:uiPriority w:val="64"/>
    <w:rsid w:val="00C6795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C67952"/>
    <w:pPr>
      <w:spacing w:after="0"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ListParagraph">
    <w:name w:val="List Paragraph"/>
    <w:aliases w:val="Citation List,Ref,List Paragraph1,Bullet List,FooterText,lp1,Bullet 1,List Paragraph2,Use Case List Paragraph"/>
    <w:basedOn w:val="Normal"/>
    <w:link w:val="ListParagraphChar"/>
    <w:uiPriority w:val="34"/>
    <w:unhideWhenUsed/>
    <w:qFormat/>
    <w:rsid w:val="00296DA9"/>
    <w:pPr>
      <w:ind w:left="720"/>
      <w:contextualSpacing/>
    </w:pPr>
  </w:style>
  <w:style w:type="paragraph" w:styleId="DocumentMap">
    <w:name w:val="Document Map"/>
    <w:basedOn w:val="Normal"/>
    <w:link w:val="DocumentMapChar"/>
    <w:uiPriority w:val="99"/>
    <w:semiHidden/>
    <w:unhideWhenUsed/>
    <w:rsid w:val="006A21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A2140"/>
    <w:rPr>
      <w:rFonts w:ascii="Tahoma" w:hAnsi="Tahoma" w:cs="Tahoma"/>
      <w:sz w:val="16"/>
      <w:szCs w:val="16"/>
    </w:rPr>
  </w:style>
  <w:style w:type="character" w:customStyle="1" w:styleId="ListParagraphChar">
    <w:name w:val="List Paragraph Char"/>
    <w:aliases w:val="Citation List Char,Ref Char,List Paragraph1 Char,Bullet List Char,FooterText Char,lp1 Char,Bullet 1 Char,List Paragraph2 Char,Use Case List Paragraph Char"/>
    <w:basedOn w:val="DefaultParagraphFont"/>
    <w:link w:val="ListParagraph"/>
    <w:uiPriority w:val="34"/>
    <w:locked/>
    <w:rsid w:val="00816294"/>
  </w:style>
  <w:style w:type="paragraph" w:customStyle="1" w:styleId="Default">
    <w:name w:val="Default"/>
    <w:link w:val="DefaultChar"/>
    <w:rsid w:val="00B7118A"/>
    <w:pPr>
      <w:autoSpaceDE w:val="0"/>
      <w:autoSpaceDN w:val="0"/>
      <w:adjustRightInd w:val="0"/>
      <w:spacing w:after="0" w:line="240" w:lineRule="auto"/>
    </w:pPr>
    <w:rPr>
      <w:rFonts w:ascii="Calibri" w:hAnsi="Calibri" w:cs="Calibri"/>
      <w:color w:val="000000"/>
      <w:sz w:val="24"/>
      <w:szCs w:val="24"/>
      <w:lang w:val="en-US"/>
    </w:rPr>
  </w:style>
  <w:style w:type="table" w:styleId="MediumGrid3-Accent1">
    <w:name w:val="Medium Grid 3 Accent 1"/>
    <w:basedOn w:val="TableNormal"/>
    <w:uiPriority w:val="69"/>
    <w:rsid w:val="00346B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6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6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B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B6" w:themeFill="accent1" w:themeFillTint="7F"/>
      </w:tcPr>
    </w:tblStylePr>
  </w:style>
  <w:style w:type="paragraph" w:styleId="NoSpacing">
    <w:name w:val="No Spacing"/>
    <w:link w:val="NoSpacingChar"/>
    <w:uiPriority w:val="1"/>
    <w:qFormat/>
    <w:rsid w:val="00830D08"/>
    <w:pPr>
      <w:spacing w:after="0" w:line="240" w:lineRule="auto"/>
    </w:pPr>
    <w:rPr>
      <w:rFonts w:ascii="Calibri" w:hAnsi="Calibri"/>
      <w:sz w:val="22"/>
      <w:szCs w:val="22"/>
    </w:rPr>
  </w:style>
  <w:style w:type="character" w:customStyle="1" w:styleId="NoSpacingChar">
    <w:name w:val="No Spacing Char"/>
    <w:basedOn w:val="DefaultParagraphFont"/>
    <w:link w:val="NoSpacing"/>
    <w:uiPriority w:val="1"/>
    <w:rsid w:val="00830D08"/>
    <w:rPr>
      <w:rFonts w:ascii="Calibri" w:hAnsi="Calibri"/>
      <w:sz w:val="22"/>
      <w:szCs w:val="22"/>
    </w:rPr>
  </w:style>
  <w:style w:type="character" w:customStyle="1" w:styleId="DefaultChar">
    <w:name w:val="Default Char"/>
    <w:basedOn w:val="DefaultParagraphFont"/>
    <w:link w:val="Default"/>
    <w:locked/>
    <w:rsid w:val="00830D08"/>
    <w:rPr>
      <w:rFonts w:ascii="Calibri" w:hAnsi="Calibri" w:cs="Calibri"/>
      <w:color w:val="000000"/>
      <w:sz w:val="24"/>
      <w:szCs w:val="24"/>
      <w:lang w:val="en-US"/>
    </w:rPr>
  </w:style>
  <w:style w:type="paragraph" w:customStyle="1" w:styleId="TableText">
    <w:name w:val="Table Text"/>
    <w:aliases w:val="table text,tt"/>
    <w:basedOn w:val="Normal"/>
    <w:link w:val="TableTextChar"/>
    <w:rsid w:val="00EF66FC"/>
    <w:pPr>
      <w:overflowPunct w:val="0"/>
      <w:autoSpaceDE w:val="0"/>
      <w:autoSpaceDN w:val="0"/>
      <w:adjustRightInd w:val="0"/>
      <w:spacing w:after="0" w:line="240" w:lineRule="auto"/>
      <w:textAlignment w:val="baseline"/>
    </w:pPr>
    <w:rPr>
      <w:rFonts w:ascii="Arial" w:eastAsia="Times New Roman" w:hAnsi="Arial" w:cs="Times New Roman"/>
      <w:noProof/>
      <w:lang w:val="en-US"/>
    </w:rPr>
  </w:style>
  <w:style w:type="paragraph" w:styleId="TOC4">
    <w:name w:val="toc 4"/>
    <w:basedOn w:val="Normal"/>
    <w:next w:val="Normal"/>
    <w:autoRedefine/>
    <w:uiPriority w:val="39"/>
    <w:unhideWhenUsed/>
    <w:rsid w:val="00335001"/>
    <w:pPr>
      <w:spacing w:after="100" w:line="276" w:lineRule="auto"/>
      <w:ind w:left="660"/>
    </w:pPr>
    <w:rPr>
      <w:rFonts w:asciiTheme="minorHAnsi" w:eastAsiaTheme="minorEastAsia" w:hAnsiTheme="minorHAnsi"/>
      <w:sz w:val="22"/>
      <w:szCs w:val="22"/>
      <w:lang w:val="en-US"/>
    </w:rPr>
  </w:style>
  <w:style w:type="paragraph" w:styleId="TOC5">
    <w:name w:val="toc 5"/>
    <w:basedOn w:val="Normal"/>
    <w:next w:val="Normal"/>
    <w:autoRedefine/>
    <w:uiPriority w:val="39"/>
    <w:unhideWhenUsed/>
    <w:rsid w:val="00335001"/>
    <w:pPr>
      <w:spacing w:after="100" w:line="276" w:lineRule="auto"/>
      <w:ind w:left="880"/>
    </w:pPr>
    <w:rPr>
      <w:rFonts w:asciiTheme="minorHAnsi" w:eastAsiaTheme="minorEastAsia" w:hAnsiTheme="minorHAnsi"/>
      <w:sz w:val="22"/>
      <w:szCs w:val="22"/>
      <w:lang w:val="en-US"/>
    </w:rPr>
  </w:style>
  <w:style w:type="paragraph" w:styleId="TOC6">
    <w:name w:val="toc 6"/>
    <w:basedOn w:val="Normal"/>
    <w:next w:val="Normal"/>
    <w:autoRedefine/>
    <w:uiPriority w:val="39"/>
    <w:unhideWhenUsed/>
    <w:rsid w:val="00335001"/>
    <w:pPr>
      <w:spacing w:after="100" w:line="276" w:lineRule="auto"/>
      <w:ind w:left="1100"/>
    </w:pPr>
    <w:rPr>
      <w:rFonts w:asciiTheme="minorHAnsi" w:eastAsiaTheme="minorEastAsia" w:hAnsiTheme="minorHAnsi"/>
      <w:sz w:val="22"/>
      <w:szCs w:val="22"/>
      <w:lang w:val="en-US"/>
    </w:rPr>
  </w:style>
  <w:style w:type="paragraph" w:styleId="TOC7">
    <w:name w:val="toc 7"/>
    <w:basedOn w:val="Normal"/>
    <w:next w:val="Normal"/>
    <w:autoRedefine/>
    <w:uiPriority w:val="39"/>
    <w:unhideWhenUsed/>
    <w:rsid w:val="00335001"/>
    <w:pPr>
      <w:spacing w:after="100" w:line="276" w:lineRule="auto"/>
      <w:ind w:left="1320"/>
    </w:pPr>
    <w:rPr>
      <w:rFonts w:asciiTheme="minorHAnsi" w:eastAsiaTheme="minorEastAsia" w:hAnsiTheme="minorHAnsi"/>
      <w:sz w:val="22"/>
      <w:szCs w:val="22"/>
      <w:lang w:val="en-US"/>
    </w:rPr>
  </w:style>
  <w:style w:type="paragraph" w:styleId="TOC8">
    <w:name w:val="toc 8"/>
    <w:basedOn w:val="Normal"/>
    <w:next w:val="Normal"/>
    <w:autoRedefine/>
    <w:uiPriority w:val="39"/>
    <w:unhideWhenUsed/>
    <w:rsid w:val="00335001"/>
    <w:pPr>
      <w:spacing w:after="100" w:line="276" w:lineRule="auto"/>
      <w:ind w:left="1540"/>
    </w:pPr>
    <w:rPr>
      <w:rFonts w:asciiTheme="minorHAnsi" w:eastAsiaTheme="minorEastAsia" w:hAnsiTheme="minorHAnsi"/>
      <w:sz w:val="22"/>
      <w:szCs w:val="22"/>
      <w:lang w:val="en-US"/>
    </w:rPr>
  </w:style>
  <w:style w:type="paragraph" w:styleId="TOC9">
    <w:name w:val="toc 9"/>
    <w:basedOn w:val="Normal"/>
    <w:next w:val="Normal"/>
    <w:autoRedefine/>
    <w:uiPriority w:val="39"/>
    <w:unhideWhenUsed/>
    <w:rsid w:val="00335001"/>
    <w:pPr>
      <w:spacing w:after="100" w:line="276" w:lineRule="auto"/>
      <w:ind w:left="1760"/>
    </w:pPr>
    <w:rPr>
      <w:rFonts w:asciiTheme="minorHAnsi" w:eastAsiaTheme="minorEastAsia" w:hAnsiTheme="minorHAnsi"/>
      <w:sz w:val="22"/>
      <w:szCs w:val="22"/>
      <w:lang w:val="en-US"/>
    </w:rPr>
  </w:style>
  <w:style w:type="character" w:customStyle="1" w:styleId="body">
    <w:name w:val="body"/>
    <w:basedOn w:val="DefaultParagraphFont"/>
    <w:rsid w:val="009B18C0"/>
  </w:style>
  <w:style w:type="paragraph" w:customStyle="1" w:styleId="HUDCO1">
    <w:name w:val="HUDCO 1"/>
    <w:basedOn w:val="Normal"/>
    <w:next w:val="Normal"/>
    <w:rsid w:val="008C165D"/>
    <w:pPr>
      <w:spacing w:before="240" w:after="60" w:line="240" w:lineRule="auto"/>
      <w:outlineLvl w:val="0"/>
    </w:pPr>
    <w:rPr>
      <w:rFonts w:ascii="Arial" w:eastAsia="Times New Roman" w:hAnsi="Arial" w:cs="Times New Roman"/>
      <w:b/>
      <w:sz w:val="28"/>
      <w:szCs w:val="24"/>
      <w:lang w:val="en-US"/>
    </w:rPr>
  </w:style>
  <w:style w:type="paragraph" w:customStyle="1" w:styleId="HUDCO2">
    <w:name w:val="HUDCO 2"/>
    <w:basedOn w:val="Normal"/>
    <w:next w:val="Normal"/>
    <w:rsid w:val="008C165D"/>
    <w:pPr>
      <w:numPr>
        <w:ilvl w:val="1"/>
        <w:numId w:val="5"/>
      </w:numPr>
      <w:spacing w:before="240" w:after="60" w:line="240" w:lineRule="auto"/>
    </w:pPr>
    <w:rPr>
      <w:rFonts w:ascii="Arial" w:eastAsia="Times New Roman" w:hAnsi="Arial" w:cs="Times New Roman"/>
      <w:szCs w:val="24"/>
      <w:lang w:val="en-US"/>
    </w:rPr>
  </w:style>
  <w:style w:type="paragraph" w:customStyle="1" w:styleId="HUDCO3">
    <w:name w:val="HUDCO 3"/>
    <w:basedOn w:val="Normal"/>
    <w:next w:val="Normal"/>
    <w:rsid w:val="008C165D"/>
    <w:pPr>
      <w:numPr>
        <w:ilvl w:val="2"/>
        <w:numId w:val="5"/>
      </w:numPr>
      <w:spacing w:before="240" w:after="60" w:line="240" w:lineRule="auto"/>
    </w:pPr>
    <w:rPr>
      <w:rFonts w:ascii="Arial" w:eastAsia="Times New Roman" w:hAnsi="Arial" w:cs="Times New Roman"/>
      <w:szCs w:val="24"/>
      <w:lang w:val="en-US"/>
    </w:rPr>
  </w:style>
  <w:style w:type="paragraph" w:customStyle="1" w:styleId="HUDCO4">
    <w:name w:val="HUDCO 4"/>
    <w:basedOn w:val="Normal"/>
    <w:next w:val="Normal"/>
    <w:rsid w:val="008C165D"/>
    <w:pPr>
      <w:numPr>
        <w:ilvl w:val="3"/>
        <w:numId w:val="5"/>
      </w:numPr>
      <w:spacing w:before="240" w:after="60" w:line="240" w:lineRule="auto"/>
    </w:pPr>
    <w:rPr>
      <w:rFonts w:ascii="Arial" w:eastAsia="Times New Roman" w:hAnsi="Arial" w:cs="Times New Roman"/>
      <w:szCs w:val="24"/>
      <w:lang w:val="en-US"/>
    </w:rPr>
  </w:style>
  <w:style w:type="table" w:customStyle="1" w:styleId="TableGrid1">
    <w:name w:val="Table Grid1"/>
    <w:basedOn w:val="TableNormal"/>
    <w:next w:val="TableGrid"/>
    <w:uiPriority w:val="59"/>
    <w:rsid w:val="007E2D0D"/>
    <w:pPr>
      <w:spacing w:after="0" w:line="240" w:lineRule="auto"/>
    </w:pPr>
    <w:rPr>
      <w:rFonts w:eastAsia="Arial"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D4A4D"/>
    <w:rPr>
      <w:sz w:val="16"/>
      <w:szCs w:val="16"/>
    </w:rPr>
  </w:style>
  <w:style w:type="paragraph" w:styleId="CommentText">
    <w:name w:val="annotation text"/>
    <w:basedOn w:val="Normal"/>
    <w:link w:val="CommentTextChar"/>
    <w:uiPriority w:val="99"/>
    <w:semiHidden/>
    <w:unhideWhenUsed/>
    <w:rsid w:val="00FD4A4D"/>
    <w:pPr>
      <w:spacing w:line="240" w:lineRule="auto"/>
    </w:pPr>
  </w:style>
  <w:style w:type="character" w:customStyle="1" w:styleId="CommentTextChar">
    <w:name w:val="Comment Text Char"/>
    <w:basedOn w:val="DefaultParagraphFont"/>
    <w:link w:val="CommentText"/>
    <w:uiPriority w:val="99"/>
    <w:semiHidden/>
    <w:rsid w:val="00FD4A4D"/>
  </w:style>
  <w:style w:type="paragraph" w:styleId="CommentSubject">
    <w:name w:val="annotation subject"/>
    <w:basedOn w:val="CommentText"/>
    <w:next w:val="CommentText"/>
    <w:link w:val="CommentSubjectChar"/>
    <w:uiPriority w:val="99"/>
    <w:semiHidden/>
    <w:unhideWhenUsed/>
    <w:rsid w:val="00FD4A4D"/>
    <w:rPr>
      <w:b/>
      <w:bCs/>
    </w:rPr>
  </w:style>
  <w:style w:type="character" w:customStyle="1" w:styleId="CommentSubjectChar">
    <w:name w:val="Comment Subject Char"/>
    <w:basedOn w:val="CommentTextChar"/>
    <w:link w:val="CommentSubject"/>
    <w:uiPriority w:val="99"/>
    <w:semiHidden/>
    <w:rsid w:val="00FD4A4D"/>
    <w:rPr>
      <w:b/>
      <w:bCs/>
    </w:rPr>
  </w:style>
  <w:style w:type="paragraph" w:customStyle="1" w:styleId="TableTitle">
    <w:name w:val="Table Title"/>
    <w:basedOn w:val="Normal"/>
    <w:link w:val="TableTitleChar"/>
    <w:rsid w:val="008B449F"/>
    <w:pPr>
      <w:spacing w:before="60" w:after="60" w:line="240" w:lineRule="auto"/>
    </w:pPr>
    <w:rPr>
      <w:rFonts w:ascii="Arial" w:eastAsia="Times New Roman" w:hAnsi="Arial" w:cs="Times New Roman"/>
      <w:b/>
      <w:sz w:val="19"/>
      <w:szCs w:val="19"/>
      <w:lang w:eastAsia="en-GB"/>
    </w:rPr>
  </w:style>
  <w:style w:type="paragraph" w:customStyle="1" w:styleId="TableTextBullet">
    <w:name w:val="Table Text Bullet"/>
    <w:basedOn w:val="TableText"/>
    <w:link w:val="TableTextBulletChar"/>
    <w:rsid w:val="008B449F"/>
    <w:pPr>
      <w:numPr>
        <w:numId w:val="8"/>
      </w:numPr>
      <w:overflowPunct/>
      <w:autoSpaceDE/>
      <w:autoSpaceDN/>
      <w:adjustRightInd/>
      <w:spacing w:before="60" w:after="60"/>
      <w:textAlignment w:val="auto"/>
    </w:pPr>
    <w:rPr>
      <w:noProof w:val="0"/>
      <w:sz w:val="19"/>
      <w:szCs w:val="19"/>
      <w:lang w:val="en-GB" w:eastAsia="en-GB"/>
    </w:rPr>
  </w:style>
  <w:style w:type="character" w:customStyle="1" w:styleId="TableTextChar">
    <w:name w:val="Table Text Char"/>
    <w:aliases w:val="table text Char,tt Char"/>
    <w:link w:val="TableText"/>
    <w:rsid w:val="008B449F"/>
    <w:rPr>
      <w:rFonts w:ascii="Arial" w:eastAsia="Times New Roman" w:hAnsi="Arial" w:cs="Times New Roman"/>
      <w:noProof/>
      <w:lang w:val="en-US"/>
    </w:rPr>
  </w:style>
  <w:style w:type="character" w:customStyle="1" w:styleId="TableTextBulletChar">
    <w:name w:val="Table Text Bullet Char"/>
    <w:link w:val="TableTextBullet"/>
    <w:rsid w:val="008B449F"/>
    <w:rPr>
      <w:rFonts w:ascii="Arial" w:eastAsia="Times New Roman" w:hAnsi="Arial" w:cs="Times New Roman"/>
      <w:sz w:val="19"/>
      <w:szCs w:val="19"/>
      <w:lang w:eastAsia="en-GB"/>
    </w:rPr>
  </w:style>
  <w:style w:type="character" w:customStyle="1" w:styleId="TableTitleChar">
    <w:name w:val="Table Title Char"/>
    <w:link w:val="TableTitle"/>
    <w:rsid w:val="008B449F"/>
    <w:rPr>
      <w:rFonts w:ascii="Arial" w:eastAsia="Times New Roman" w:hAnsi="Arial" w:cs="Times New Roman"/>
      <w:b/>
      <w:sz w:val="19"/>
      <w:szCs w:val="19"/>
      <w:lang w:eastAsia="en-GB"/>
    </w:rPr>
  </w:style>
  <w:style w:type="character" w:customStyle="1" w:styleId="InternalNoteBullet1Char">
    <w:name w:val="Internal Note Bullet 1 Char"/>
    <w:rsid w:val="008B449F"/>
    <w:rPr>
      <w:rFonts w:ascii="Arial" w:hAnsi="Arial" w:cs="Arial"/>
      <w:b/>
      <w:bCs/>
      <w:color w:val="FF0000"/>
      <w:lang w:val="en-US" w:eastAsia="en-US" w:bidi="ar-SA"/>
    </w:rPr>
  </w:style>
  <w:style w:type="character" w:customStyle="1" w:styleId="FontStyle117">
    <w:name w:val="Font Style117"/>
    <w:basedOn w:val="DefaultParagraphFont"/>
    <w:rsid w:val="00A22FEF"/>
    <w:rPr>
      <w:rFonts w:ascii="Trebuchet MS" w:hAnsi="Trebuchet MS" w:cs="Trebuchet MS"/>
      <w:sz w:val="22"/>
      <w:szCs w:val="22"/>
    </w:rPr>
  </w:style>
  <w:style w:type="character" w:customStyle="1" w:styleId="UnresolvedMention1">
    <w:name w:val="Unresolved Mention1"/>
    <w:basedOn w:val="DefaultParagraphFont"/>
    <w:uiPriority w:val="99"/>
    <w:semiHidden/>
    <w:unhideWhenUsed/>
    <w:rsid w:val="00A31402"/>
    <w:rPr>
      <w:color w:val="605E5C"/>
      <w:shd w:val="clear" w:color="auto" w:fill="E1DFDD"/>
    </w:rPr>
  </w:style>
  <w:style w:type="paragraph" w:customStyle="1" w:styleId="gmail-msolistparagraph">
    <w:name w:val="gmail-msolistparagraph"/>
    <w:basedOn w:val="Normal"/>
    <w:rsid w:val="00776AC0"/>
    <w:pPr>
      <w:spacing w:before="100" w:beforeAutospacing="1" w:after="100" w:afterAutospacing="1" w:line="240" w:lineRule="auto"/>
    </w:pPr>
    <w:rPr>
      <w:rFonts w:ascii="Calibri" w:eastAsia="Times New Roman" w:hAnsi="Calibri" w:cs="Calibri"/>
      <w:sz w:val="22"/>
      <w:szCs w:val="22"/>
      <w:lang w:val="en-IN" w:eastAsia="en-IN"/>
    </w:rPr>
  </w:style>
  <w:style w:type="paragraph" w:customStyle="1" w:styleId="TableParagraph">
    <w:name w:val="Table Paragraph"/>
    <w:basedOn w:val="Normal"/>
    <w:uiPriority w:val="1"/>
    <w:qFormat/>
    <w:rsid w:val="00534FD2"/>
    <w:pPr>
      <w:widowControl w:val="0"/>
      <w:autoSpaceDE w:val="0"/>
      <w:autoSpaceDN w:val="0"/>
      <w:spacing w:after="0" w:line="240" w:lineRule="auto"/>
      <w:ind w:left="107"/>
    </w:pPr>
    <w:rPr>
      <w:rFonts w:ascii="Verdana" w:eastAsia="Times New Roman" w:hAnsi="Verdana" w:cs="Verdana"/>
      <w:sz w:val="22"/>
      <w:szCs w:val="22"/>
      <w:lang w:val="en-US"/>
    </w:rPr>
  </w:style>
  <w:style w:type="character" w:styleId="UnresolvedMention">
    <w:name w:val="Unresolved Mention"/>
    <w:basedOn w:val="DefaultParagraphFont"/>
    <w:uiPriority w:val="99"/>
    <w:semiHidden/>
    <w:unhideWhenUsed/>
    <w:rsid w:val="00E666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998BE-18A8-4132-B53E-4F311C770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2343</Words>
  <Characters>13358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Rahul Yadav</dc:creator>
  <cp:lastModifiedBy>Sagar Vichare</cp:lastModifiedBy>
  <cp:revision>14</cp:revision>
  <cp:lastPrinted>2017-03-20T14:02:00Z</cp:lastPrinted>
  <dcterms:created xsi:type="dcterms:W3CDTF">2022-04-26T09:18:00Z</dcterms:created>
  <dcterms:modified xsi:type="dcterms:W3CDTF">2022-05-04T06:25:00Z</dcterms:modified>
</cp:coreProperties>
</file>